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8921"/>
      </w:tblGrid>
      <w:tr w:rsidR="007F0088" w14:paraId="09335739" w14:textId="77777777" w:rsidTr="007F0088">
        <w:tc>
          <w:tcPr>
            <w:tcW w:w="8921" w:type="dxa"/>
            <w:tcBorders>
              <w:top w:val="nil"/>
              <w:left w:val="nil"/>
              <w:bottom w:val="nil"/>
              <w:right w:val="nil"/>
            </w:tcBorders>
            <w:shd w:val="clear" w:color="auto" w:fill="D9D9D9" w:themeFill="background1" w:themeFillShade="D9"/>
          </w:tcPr>
          <w:p w14:paraId="771DBB01" w14:textId="62F175CA" w:rsidR="007F0088" w:rsidRDefault="007F0088" w:rsidP="007F0088">
            <w:pPr>
              <w:jc w:val="center"/>
              <w:rPr>
                <w:rFonts w:cs="Arial"/>
                <w:b/>
                <w:sz w:val="18"/>
                <w:szCs w:val="18"/>
              </w:rPr>
            </w:pPr>
          </w:p>
          <w:p w14:paraId="64B28217" w14:textId="6E50B9EE" w:rsidR="007F0088" w:rsidRPr="00715922" w:rsidRDefault="007F0088" w:rsidP="007F0088">
            <w:pPr>
              <w:jc w:val="center"/>
              <w:rPr>
                <w:rFonts w:cs="Arial"/>
                <w:b/>
                <w:sz w:val="18"/>
                <w:szCs w:val="18"/>
              </w:rPr>
            </w:pPr>
            <w:r>
              <w:rPr>
                <w:rFonts w:cs="Arial"/>
                <w:b/>
                <w:sz w:val="18"/>
                <w:szCs w:val="18"/>
              </w:rPr>
              <w:t>MARCHE PUBLIC</w:t>
            </w:r>
            <w:r w:rsidRPr="00715922">
              <w:rPr>
                <w:rFonts w:cs="Arial"/>
                <w:b/>
                <w:sz w:val="18"/>
                <w:szCs w:val="18"/>
              </w:rPr>
              <w:t xml:space="preserve"> DE </w:t>
            </w:r>
            <w:r>
              <w:rPr>
                <w:rFonts w:cs="Arial"/>
                <w:b/>
                <w:sz w:val="18"/>
                <w:szCs w:val="18"/>
              </w:rPr>
              <w:t>SERVICES</w:t>
            </w:r>
          </w:p>
          <w:p w14:paraId="2F35A91D" w14:textId="77777777" w:rsidR="007F0088" w:rsidRPr="00715922" w:rsidRDefault="007F0088" w:rsidP="007F0088">
            <w:pPr>
              <w:jc w:val="center"/>
              <w:rPr>
                <w:rFonts w:cs="Arial"/>
              </w:rPr>
            </w:pPr>
          </w:p>
          <w:p w14:paraId="38A58192" w14:textId="77777777" w:rsidR="007F0088" w:rsidRDefault="007F0088" w:rsidP="007F0088">
            <w:pPr>
              <w:jc w:val="center"/>
              <w:rPr>
                <w:rFonts w:cs="Arial"/>
                <w:b/>
                <w:sz w:val="32"/>
                <w:szCs w:val="32"/>
              </w:rPr>
            </w:pPr>
          </w:p>
          <w:p w14:paraId="4068952E" w14:textId="77777777" w:rsidR="007F0088" w:rsidRDefault="007F0088" w:rsidP="007F0088">
            <w:pPr>
              <w:jc w:val="center"/>
              <w:rPr>
                <w:rFonts w:cs="Arial"/>
                <w:b/>
                <w:sz w:val="32"/>
                <w:szCs w:val="32"/>
              </w:rPr>
            </w:pPr>
          </w:p>
          <w:p w14:paraId="072FE912" w14:textId="77777777" w:rsidR="007F0088" w:rsidRDefault="007F0088" w:rsidP="007F0088">
            <w:pPr>
              <w:jc w:val="center"/>
              <w:rPr>
                <w:rFonts w:cs="Arial"/>
                <w:b/>
                <w:sz w:val="32"/>
                <w:szCs w:val="32"/>
              </w:rPr>
            </w:pPr>
          </w:p>
          <w:p w14:paraId="540D0578" w14:textId="77777777" w:rsidR="007F0088" w:rsidRDefault="007F0088" w:rsidP="007F0088">
            <w:pPr>
              <w:rPr>
                <w:rFonts w:cs="Arial"/>
                <w:b/>
                <w:sz w:val="32"/>
                <w:szCs w:val="32"/>
              </w:rPr>
            </w:pPr>
          </w:p>
          <w:p w14:paraId="1297B3B3" w14:textId="77777777" w:rsidR="007F0088" w:rsidRDefault="007F0088" w:rsidP="007F0088">
            <w:pPr>
              <w:jc w:val="center"/>
              <w:rPr>
                <w:rFonts w:cs="Arial"/>
                <w:b/>
                <w:sz w:val="32"/>
                <w:szCs w:val="32"/>
              </w:rPr>
            </w:pPr>
          </w:p>
          <w:p w14:paraId="60D58B1B" w14:textId="77777777" w:rsidR="007F0088" w:rsidRDefault="007F0088" w:rsidP="007F0088">
            <w:pPr>
              <w:jc w:val="center"/>
              <w:rPr>
                <w:rFonts w:cs="Arial"/>
                <w:b/>
                <w:sz w:val="32"/>
                <w:szCs w:val="32"/>
              </w:rPr>
            </w:pPr>
          </w:p>
          <w:p w14:paraId="7B4663AC" w14:textId="3D9EE71F" w:rsidR="007F0088" w:rsidRDefault="007F0088" w:rsidP="007F0088">
            <w:pPr>
              <w:jc w:val="center"/>
              <w:rPr>
                <w:rFonts w:cs="Arial"/>
                <w:b/>
                <w:sz w:val="32"/>
                <w:szCs w:val="32"/>
              </w:rPr>
            </w:pPr>
            <w:r w:rsidRPr="00385B44">
              <w:rPr>
                <w:rFonts w:cs="Arial"/>
                <w:b/>
                <w:sz w:val="32"/>
                <w:szCs w:val="32"/>
              </w:rPr>
              <w:t xml:space="preserve">ANNEXE </w:t>
            </w:r>
            <w:r w:rsidR="00682CE3">
              <w:rPr>
                <w:rFonts w:cs="Arial"/>
                <w:b/>
                <w:sz w:val="32"/>
                <w:szCs w:val="32"/>
              </w:rPr>
              <w:t>5</w:t>
            </w:r>
            <w:r w:rsidRPr="00385B44">
              <w:rPr>
                <w:rFonts w:cs="Arial"/>
                <w:b/>
                <w:sz w:val="32"/>
                <w:szCs w:val="32"/>
              </w:rPr>
              <w:t xml:space="preserve"> AU REGLEMENT</w:t>
            </w:r>
            <w:r>
              <w:rPr>
                <w:rFonts w:cs="Arial"/>
                <w:b/>
                <w:sz w:val="32"/>
                <w:szCs w:val="32"/>
              </w:rPr>
              <w:t xml:space="preserve"> DE LA CONSULTATION – </w:t>
            </w:r>
          </w:p>
          <w:p w14:paraId="566AA7A8" w14:textId="13D681A8" w:rsidR="007F0088" w:rsidRPr="00715922" w:rsidRDefault="007F0088" w:rsidP="007F0088">
            <w:pPr>
              <w:jc w:val="center"/>
              <w:rPr>
                <w:rFonts w:cs="Arial"/>
                <w:b/>
                <w:sz w:val="32"/>
                <w:szCs w:val="32"/>
              </w:rPr>
            </w:pPr>
            <w:r>
              <w:rPr>
                <w:rFonts w:cs="Arial"/>
                <w:b/>
                <w:sz w:val="32"/>
                <w:szCs w:val="32"/>
              </w:rPr>
              <w:t>CADRE MEMOIRE TECHNIQUE (CMT)</w:t>
            </w:r>
            <w:r w:rsidR="003D5966">
              <w:rPr>
                <w:rFonts w:cs="Arial"/>
                <w:b/>
                <w:sz w:val="32"/>
                <w:szCs w:val="32"/>
              </w:rPr>
              <w:t xml:space="preserve"> Lot </w:t>
            </w:r>
            <w:r w:rsidR="00682CE3">
              <w:rPr>
                <w:rFonts w:cs="Arial"/>
                <w:b/>
                <w:sz w:val="32"/>
                <w:szCs w:val="32"/>
              </w:rPr>
              <w:t>2</w:t>
            </w:r>
          </w:p>
          <w:p w14:paraId="54AEC0B5" w14:textId="77777777" w:rsidR="007F0088" w:rsidRDefault="007F0088" w:rsidP="007F0088">
            <w:pPr>
              <w:widowControl w:val="0"/>
              <w:autoSpaceDE w:val="0"/>
              <w:autoSpaceDN w:val="0"/>
              <w:adjustRightInd w:val="0"/>
              <w:spacing w:before="120" w:after="120"/>
              <w:contextualSpacing/>
              <w:jc w:val="center"/>
              <w:rPr>
                <w:rFonts w:cs="Arial"/>
                <w:b/>
                <w:sz w:val="28"/>
                <w:szCs w:val="28"/>
              </w:rPr>
            </w:pPr>
          </w:p>
          <w:p w14:paraId="4F23B014" w14:textId="77777777" w:rsidR="007F0088" w:rsidRDefault="007F0088" w:rsidP="007F0088">
            <w:pPr>
              <w:widowControl w:val="0"/>
              <w:autoSpaceDE w:val="0"/>
              <w:autoSpaceDN w:val="0"/>
              <w:adjustRightInd w:val="0"/>
              <w:spacing w:before="120" w:after="120"/>
              <w:contextualSpacing/>
              <w:jc w:val="center"/>
              <w:rPr>
                <w:rFonts w:cs="Arial"/>
                <w:b/>
                <w:sz w:val="28"/>
                <w:szCs w:val="28"/>
              </w:rPr>
            </w:pPr>
            <w:r>
              <w:rPr>
                <w:rFonts w:cs="Arial"/>
                <w:b/>
                <w:sz w:val="28"/>
                <w:szCs w:val="28"/>
              </w:rPr>
              <w:t>Marché public</w:t>
            </w:r>
            <w:r w:rsidRPr="005A354E">
              <w:rPr>
                <w:rFonts w:cs="Arial"/>
                <w:b/>
                <w:sz w:val="28"/>
                <w:szCs w:val="28"/>
              </w:rPr>
              <w:t xml:space="preserve"> n° </w:t>
            </w:r>
            <w:r>
              <w:rPr>
                <w:rFonts w:cs="Arial"/>
                <w:b/>
                <w:sz w:val="28"/>
                <w:szCs w:val="28"/>
              </w:rPr>
              <w:t>2026002</w:t>
            </w:r>
          </w:p>
          <w:p w14:paraId="2726BE51" w14:textId="77777777" w:rsidR="007F0088" w:rsidRDefault="007F0088" w:rsidP="007F0088">
            <w:pPr>
              <w:widowControl w:val="0"/>
              <w:autoSpaceDE w:val="0"/>
              <w:autoSpaceDN w:val="0"/>
              <w:adjustRightInd w:val="0"/>
              <w:spacing w:before="120" w:after="120"/>
              <w:contextualSpacing/>
              <w:jc w:val="center"/>
              <w:rPr>
                <w:rFonts w:cs="Arial"/>
                <w:b/>
                <w:sz w:val="28"/>
                <w:szCs w:val="28"/>
              </w:rPr>
            </w:pPr>
          </w:p>
          <w:p w14:paraId="145FF51B" w14:textId="5AAF403E" w:rsidR="007F0088" w:rsidRPr="00682CE3" w:rsidRDefault="007F0088" w:rsidP="00682CE3">
            <w:pPr>
              <w:jc w:val="center"/>
              <w:rPr>
                <w:rFonts w:cs="Arial"/>
                <w:b/>
                <w:sz w:val="32"/>
                <w:szCs w:val="32"/>
              </w:rPr>
            </w:pPr>
            <w:r w:rsidRPr="00682CE3">
              <w:rPr>
                <w:rFonts w:cs="Arial"/>
                <w:b/>
                <w:sz w:val="32"/>
                <w:szCs w:val="32"/>
              </w:rPr>
              <w:t xml:space="preserve">Lot </w:t>
            </w:r>
            <w:r w:rsidR="002B57FD">
              <w:rPr>
                <w:rFonts w:cs="Arial"/>
                <w:b/>
                <w:sz w:val="32"/>
                <w:szCs w:val="32"/>
              </w:rPr>
              <w:t>2</w:t>
            </w:r>
            <w:r w:rsidR="002B57FD" w:rsidRPr="00682CE3">
              <w:rPr>
                <w:rFonts w:cs="Arial"/>
                <w:b/>
                <w:sz w:val="32"/>
                <w:szCs w:val="32"/>
              </w:rPr>
              <w:t xml:space="preserve"> </w:t>
            </w:r>
            <w:r w:rsidRPr="00682CE3">
              <w:rPr>
                <w:rFonts w:cs="Arial"/>
                <w:b/>
                <w:sz w:val="32"/>
                <w:szCs w:val="32"/>
              </w:rPr>
              <w:t xml:space="preserve">: </w:t>
            </w:r>
            <w:r w:rsidR="002B57FD" w:rsidRPr="002B57FD">
              <w:rPr>
                <w:rFonts w:cs="Arial"/>
                <w:b/>
                <w:sz w:val="32"/>
                <w:szCs w:val="32"/>
              </w:rPr>
              <w:t>Vidéo à la demande transactionnelle : offre, transactions et chiffre d’affaires</w:t>
            </w:r>
          </w:p>
          <w:p w14:paraId="404AD1D1" w14:textId="77777777" w:rsidR="007F0088" w:rsidRDefault="007F0088" w:rsidP="007F0088">
            <w:pPr>
              <w:widowControl w:val="0"/>
              <w:autoSpaceDE w:val="0"/>
              <w:autoSpaceDN w:val="0"/>
              <w:adjustRightInd w:val="0"/>
              <w:spacing w:before="120" w:after="120"/>
              <w:contextualSpacing/>
              <w:jc w:val="center"/>
              <w:rPr>
                <w:rFonts w:cs="Arial"/>
                <w:b/>
                <w:sz w:val="28"/>
                <w:szCs w:val="28"/>
              </w:rPr>
            </w:pPr>
          </w:p>
          <w:p w14:paraId="116023EF" w14:textId="77777777" w:rsidR="007F0088" w:rsidRDefault="007F0088" w:rsidP="007F0088">
            <w:pPr>
              <w:widowControl w:val="0"/>
              <w:autoSpaceDE w:val="0"/>
              <w:autoSpaceDN w:val="0"/>
              <w:adjustRightInd w:val="0"/>
              <w:spacing w:before="120" w:after="120"/>
              <w:contextualSpacing/>
              <w:jc w:val="center"/>
              <w:rPr>
                <w:rFonts w:cs="Arial"/>
                <w:b/>
                <w:sz w:val="28"/>
                <w:szCs w:val="28"/>
              </w:rPr>
            </w:pPr>
          </w:p>
          <w:p w14:paraId="304F359B" w14:textId="77777777" w:rsidR="007F0088" w:rsidRDefault="007F0088" w:rsidP="007F0088">
            <w:pPr>
              <w:widowControl w:val="0"/>
              <w:autoSpaceDE w:val="0"/>
              <w:autoSpaceDN w:val="0"/>
              <w:adjustRightInd w:val="0"/>
              <w:spacing w:before="120" w:after="120"/>
              <w:contextualSpacing/>
              <w:jc w:val="center"/>
              <w:rPr>
                <w:rFonts w:cs="Arial"/>
                <w:b/>
                <w:sz w:val="28"/>
                <w:szCs w:val="28"/>
              </w:rPr>
            </w:pPr>
          </w:p>
          <w:p w14:paraId="69C85479" w14:textId="77777777" w:rsidR="007F0088" w:rsidRPr="005A354E" w:rsidRDefault="007F0088" w:rsidP="007F0088">
            <w:pPr>
              <w:widowControl w:val="0"/>
              <w:autoSpaceDE w:val="0"/>
              <w:autoSpaceDN w:val="0"/>
              <w:adjustRightInd w:val="0"/>
              <w:spacing w:before="120" w:after="120"/>
              <w:contextualSpacing/>
              <w:jc w:val="center"/>
              <w:rPr>
                <w:rFonts w:cs="Arial"/>
                <w:b/>
                <w:sz w:val="28"/>
                <w:szCs w:val="28"/>
              </w:rPr>
            </w:pPr>
          </w:p>
          <w:p w14:paraId="455D85A4" w14:textId="77777777" w:rsidR="007F0088" w:rsidRPr="005A354E" w:rsidRDefault="007F0088" w:rsidP="007F0088">
            <w:pPr>
              <w:widowControl w:val="0"/>
              <w:autoSpaceDE w:val="0"/>
              <w:autoSpaceDN w:val="0"/>
              <w:adjustRightInd w:val="0"/>
              <w:spacing w:before="120" w:after="120"/>
              <w:contextualSpacing/>
              <w:rPr>
                <w:rFonts w:cs="Arial"/>
              </w:rPr>
            </w:pPr>
          </w:p>
          <w:p w14:paraId="2FDCBCB2" w14:textId="77777777" w:rsidR="007F0088" w:rsidRPr="005A354E" w:rsidRDefault="007F0088" w:rsidP="007F0088">
            <w:pPr>
              <w:widowControl w:val="0"/>
              <w:autoSpaceDE w:val="0"/>
              <w:autoSpaceDN w:val="0"/>
              <w:adjustRightInd w:val="0"/>
              <w:spacing w:before="120" w:after="120"/>
              <w:contextualSpacing/>
              <w:rPr>
                <w:rFonts w:cs="Arial"/>
                <w:b/>
              </w:rPr>
            </w:pPr>
            <w:r w:rsidRPr="005A354E">
              <w:rPr>
                <w:rFonts w:cs="Arial"/>
                <w:b/>
              </w:rPr>
              <w:t>Le pouvoir adjudicateur :</w:t>
            </w:r>
          </w:p>
          <w:p w14:paraId="423FC385" w14:textId="77777777" w:rsidR="007F0088" w:rsidRPr="005A354E" w:rsidRDefault="007F0088" w:rsidP="007F0088">
            <w:pPr>
              <w:widowControl w:val="0"/>
              <w:autoSpaceDE w:val="0"/>
              <w:autoSpaceDN w:val="0"/>
              <w:adjustRightInd w:val="0"/>
              <w:spacing w:after="120"/>
              <w:contextualSpacing/>
              <w:rPr>
                <w:rFonts w:cs="Arial"/>
              </w:rPr>
            </w:pPr>
            <w:r w:rsidRPr="005A354E">
              <w:rPr>
                <w:rFonts w:cs="Arial"/>
              </w:rPr>
              <w:t>Centre national du cinéma et de l’image animée (CNC)</w:t>
            </w:r>
          </w:p>
          <w:p w14:paraId="233C8A67" w14:textId="77777777" w:rsidR="007F0088" w:rsidRDefault="007F0088" w:rsidP="007F0088">
            <w:pPr>
              <w:widowControl w:val="0"/>
              <w:autoSpaceDE w:val="0"/>
              <w:autoSpaceDN w:val="0"/>
              <w:adjustRightInd w:val="0"/>
              <w:contextualSpacing/>
              <w:rPr>
                <w:rFonts w:cs="Arial"/>
              </w:rPr>
            </w:pPr>
            <w:r>
              <w:rPr>
                <w:rFonts w:cs="Arial"/>
              </w:rPr>
              <w:t>291, boulevard Raspail</w:t>
            </w:r>
          </w:p>
          <w:p w14:paraId="64965706" w14:textId="77777777" w:rsidR="007F0088" w:rsidRPr="005A354E" w:rsidRDefault="007F0088" w:rsidP="007F0088">
            <w:pPr>
              <w:widowControl w:val="0"/>
              <w:autoSpaceDE w:val="0"/>
              <w:autoSpaceDN w:val="0"/>
              <w:adjustRightInd w:val="0"/>
              <w:contextualSpacing/>
              <w:rPr>
                <w:rFonts w:cs="Arial"/>
              </w:rPr>
            </w:pPr>
            <w:r>
              <w:rPr>
                <w:rFonts w:cs="Arial"/>
              </w:rPr>
              <w:t>75675 PARIS CEDEX 14</w:t>
            </w:r>
          </w:p>
          <w:p w14:paraId="76957790" w14:textId="77777777" w:rsidR="007F0088" w:rsidRPr="005A354E" w:rsidRDefault="007F0088" w:rsidP="007F0088">
            <w:pPr>
              <w:widowControl w:val="0"/>
              <w:autoSpaceDE w:val="0"/>
              <w:autoSpaceDN w:val="0"/>
              <w:adjustRightInd w:val="0"/>
              <w:spacing w:before="120" w:after="120"/>
              <w:contextualSpacing/>
              <w:jc w:val="center"/>
              <w:rPr>
                <w:rFonts w:cs="Arial"/>
              </w:rPr>
            </w:pPr>
          </w:p>
          <w:p w14:paraId="5F18CF37" w14:textId="77777777" w:rsidR="007F0088" w:rsidRPr="005A354E" w:rsidRDefault="007F0088" w:rsidP="007F0088">
            <w:pPr>
              <w:widowControl w:val="0"/>
              <w:autoSpaceDE w:val="0"/>
              <w:autoSpaceDN w:val="0"/>
              <w:adjustRightInd w:val="0"/>
              <w:spacing w:before="120"/>
              <w:contextualSpacing/>
              <w:rPr>
                <w:rFonts w:cs="Arial"/>
                <w:b/>
              </w:rPr>
            </w:pPr>
            <w:r w:rsidRPr="005A354E">
              <w:rPr>
                <w:rFonts w:cs="Arial"/>
                <w:b/>
              </w:rPr>
              <w:t>Objet</w:t>
            </w:r>
            <w:r>
              <w:rPr>
                <w:rFonts w:cs="Arial"/>
                <w:b/>
              </w:rPr>
              <w:t xml:space="preserve"> du marché public </w:t>
            </w:r>
            <w:r w:rsidRPr="005A354E">
              <w:rPr>
                <w:rFonts w:cs="Arial"/>
                <w:b/>
              </w:rPr>
              <w:t>:</w:t>
            </w:r>
          </w:p>
          <w:p w14:paraId="55D24D37" w14:textId="77777777" w:rsidR="007F0088" w:rsidRDefault="007F0088" w:rsidP="007F0088">
            <w:pPr>
              <w:widowControl w:val="0"/>
              <w:autoSpaceDE w:val="0"/>
              <w:autoSpaceDN w:val="0"/>
              <w:adjustRightInd w:val="0"/>
              <w:spacing w:before="120"/>
              <w:contextualSpacing/>
              <w:rPr>
                <w:rFonts w:cs="Arial"/>
              </w:rPr>
            </w:pPr>
          </w:p>
          <w:p w14:paraId="7FE927D2" w14:textId="77777777" w:rsidR="007F0088" w:rsidRPr="0066790B" w:rsidRDefault="007F0088" w:rsidP="007F0088">
            <w:pPr>
              <w:rPr>
                <w:b/>
              </w:rPr>
            </w:pPr>
            <w:r w:rsidRPr="001603FC">
              <w:rPr>
                <w:rFonts w:cs="Arial"/>
                <w:lang w:eastAsia="zh-CN"/>
              </w:rPr>
              <w:t>Prestations de suivi de l’offre et de la consommation en vidéo physique et vidéo à la demande transactionnelle sur la période 2026-2029</w:t>
            </w:r>
          </w:p>
          <w:p w14:paraId="1B96F4A0" w14:textId="77777777" w:rsidR="007F0088" w:rsidRDefault="007F0088" w:rsidP="00715922">
            <w:pPr>
              <w:jc w:val="center"/>
            </w:pPr>
          </w:p>
        </w:tc>
      </w:tr>
    </w:tbl>
    <w:p w14:paraId="4D17E5AF" w14:textId="3D6A8981" w:rsidR="00715922" w:rsidRPr="00A36637" w:rsidRDefault="00715922" w:rsidP="00715922">
      <w:pPr>
        <w:jc w:val="center"/>
      </w:pPr>
    </w:p>
    <w:p w14:paraId="28D33C19" w14:textId="77777777" w:rsidR="00715922" w:rsidRPr="00A36637" w:rsidRDefault="00715922" w:rsidP="00715922">
      <w:pPr>
        <w:jc w:val="center"/>
      </w:pPr>
    </w:p>
    <w:p w14:paraId="4AB55689" w14:textId="77777777" w:rsidR="00715922" w:rsidRPr="00A36637" w:rsidRDefault="00715922" w:rsidP="00715922">
      <w:pPr>
        <w:jc w:val="center"/>
      </w:pPr>
    </w:p>
    <w:p w14:paraId="29C59C3D" w14:textId="77777777" w:rsidR="00507481" w:rsidRDefault="00507481" w:rsidP="00715922">
      <w:pPr>
        <w:rPr>
          <w:rFonts w:cs="Arial"/>
          <w:b/>
        </w:rPr>
      </w:pPr>
    </w:p>
    <w:p w14:paraId="1D079B2A" w14:textId="77777777" w:rsidR="00507481" w:rsidRPr="0067454B" w:rsidRDefault="00507481" w:rsidP="00507481">
      <w:pPr>
        <w:rPr>
          <w:rFonts w:cs="Arial"/>
        </w:rPr>
      </w:pPr>
    </w:p>
    <w:p w14:paraId="47D86D47" w14:textId="77777777" w:rsidR="00715922" w:rsidRPr="00514727" w:rsidRDefault="00715922" w:rsidP="00DD2A6F">
      <w:pPr>
        <w:tabs>
          <w:tab w:val="left" w:pos="3600"/>
        </w:tabs>
        <w:rPr>
          <w:rFonts w:cs="Arial"/>
          <w:highlight w:val="yellow"/>
        </w:rPr>
      </w:pPr>
    </w:p>
    <w:p w14:paraId="54E52086" w14:textId="1040603F" w:rsidR="00514727" w:rsidRPr="00514727" w:rsidRDefault="00514727" w:rsidP="00202174">
      <w:pPr>
        <w:tabs>
          <w:tab w:val="left" w:pos="3600"/>
        </w:tabs>
        <w:rPr>
          <w:rFonts w:cs="Arial"/>
        </w:rPr>
      </w:pPr>
      <w:r w:rsidRPr="00514727">
        <w:rPr>
          <w:rFonts w:cs="Arial"/>
        </w:rPr>
        <w:t xml:space="preserve">Dans le cadre de la présente consultation, les entreprises doivent </w:t>
      </w:r>
      <w:r w:rsidR="004D3158">
        <w:rPr>
          <w:rFonts w:cs="Arial"/>
        </w:rPr>
        <w:t>renseigner le présent Cadre de mémoire technique (CMT)</w:t>
      </w:r>
      <w:r w:rsidRPr="00514727">
        <w:rPr>
          <w:rFonts w:cs="Arial"/>
        </w:rPr>
        <w:t xml:space="preserve">, pièce constitutive de leur offre, permettant d’évaluer leur qualité technique. </w:t>
      </w:r>
    </w:p>
    <w:p w14:paraId="089585A4" w14:textId="55199E43" w:rsidR="00514727" w:rsidRPr="00043F32" w:rsidRDefault="00514727" w:rsidP="00202174">
      <w:pPr>
        <w:tabs>
          <w:tab w:val="left" w:pos="3600"/>
        </w:tabs>
        <w:rPr>
          <w:rFonts w:cs="Arial"/>
          <w:b/>
        </w:rPr>
      </w:pPr>
      <w:r w:rsidRPr="00F02C68">
        <w:rPr>
          <w:rFonts w:cs="Arial"/>
          <w:b/>
        </w:rPr>
        <w:t xml:space="preserve">La remise du </w:t>
      </w:r>
      <w:r w:rsidR="004D3158">
        <w:rPr>
          <w:rFonts w:cs="Arial"/>
          <w:b/>
        </w:rPr>
        <w:t>CMT est obligatoire. Le candidat peut joindre des annexes (CV, planning,…)</w:t>
      </w:r>
      <w:r w:rsidRPr="00F02C68">
        <w:rPr>
          <w:rFonts w:cs="Arial"/>
          <w:b/>
        </w:rPr>
        <w:t>.</w:t>
      </w:r>
    </w:p>
    <w:p w14:paraId="5BA8E388" w14:textId="52D96454" w:rsidR="00514727" w:rsidRPr="00043F32" w:rsidRDefault="00514727" w:rsidP="00202174">
      <w:pPr>
        <w:tabs>
          <w:tab w:val="left" w:pos="3600"/>
        </w:tabs>
        <w:rPr>
          <w:rFonts w:cs="Arial"/>
        </w:rPr>
      </w:pPr>
      <w:r w:rsidRPr="00043F32">
        <w:rPr>
          <w:rFonts w:cs="Arial"/>
        </w:rPr>
        <w:t>I</w:t>
      </w:r>
      <w:r w:rsidRPr="00043F32">
        <w:rPr>
          <w:rFonts w:cs="Arial"/>
          <w:bCs/>
        </w:rPr>
        <w:t>l est précisé que</w:t>
      </w:r>
      <w:r w:rsidRPr="00043F32">
        <w:rPr>
          <w:rFonts w:cs="Arial"/>
        </w:rPr>
        <w:t xml:space="preserve"> les informations trop générales et non spécifiques ne sont d’aucune utilité pour le </w:t>
      </w:r>
      <w:r w:rsidR="004D3158">
        <w:rPr>
          <w:rFonts w:cs="Arial"/>
        </w:rPr>
        <w:t>CNC</w:t>
      </w:r>
      <w:r w:rsidRPr="00043F32">
        <w:rPr>
          <w:rFonts w:cs="Arial"/>
        </w:rPr>
        <w:t xml:space="preserve">. La notation du mémoire technique porte sur la pertinence des informations fournies au regard des prestations demandées. </w:t>
      </w:r>
    </w:p>
    <w:p w14:paraId="6CBF42A8" w14:textId="78EACB3F" w:rsidR="00514727" w:rsidRDefault="00514727" w:rsidP="00202174">
      <w:pPr>
        <w:tabs>
          <w:tab w:val="left" w:pos="3600"/>
        </w:tabs>
        <w:rPr>
          <w:rFonts w:cs="Arial"/>
          <w:b/>
        </w:rPr>
      </w:pPr>
      <w:r w:rsidRPr="00F02C68">
        <w:rPr>
          <w:rFonts w:cs="Arial"/>
          <w:b/>
        </w:rPr>
        <w:t xml:space="preserve">Le </w:t>
      </w:r>
      <w:r w:rsidR="004D3158">
        <w:rPr>
          <w:rFonts w:cs="Arial"/>
          <w:b/>
        </w:rPr>
        <w:t>présent CMT a</w:t>
      </w:r>
      <w:r w:rsidRPr="00F02C68">
        <w:rPr>
          <w:rFonts w:cs="Arial"/>
          <w:b/>
        </w:rPr>
        <w:t xml:space="preserve"> une valeur contractuelle.</w:t>
      </w:r>
    </w:p>
    <w:p w14:paraId="6C888DB8" w14:textId="77777777" w:rsidR="004D3158" w:rsidRDefault="004D3158" w:rsidP="00202174">
      <w:pPr>
        <w:tabs>
          <w:tab w:val="left" w:pos="3600"/>
        </w:tabs>
        <w:rPr>
          <w:rFonts w:cs="Arial"/>
          <w:b/>
        </w:rPr>
      </w:pPr>
    </w:p>
    <w:sdt>
      <w:sdtPr>
        <w:rPr>
          <w:rFonts w:ascii="Arial" w:eastAsia="Times New Roman" w:hAnsi="Arial" w:cs="Times New Roman"/>
          <w:b w:val="0"/>
          <w:color w:val="auto"/>
          <w:sz w:val="20"/>
          <w:szCs w:val="20"/>
        </w:rPr>
        <w:id w:val="467243756"/>
        <w:docPartObj>
          <w:docPartGallery w:val="Table of Contents"/>
          <w:docPartUnique/>
        </w:docPartObj>
      </w:sdtPr>
      <w:sdtEndPr>
        <w:rPr>
          <w:bCs/>
        </w:rPr>
      </w:sdtEndPr>
      <w:sdtContent>
        <w:p w14:paraId="66AC687B" w14:textId="559345E1" w:rsidR="00A046C4" w:rsidRDefault="00A046C4">
          <w:pPr>
            <w:pStyle w:val="En-ttedetabledesmatires"/>
          </w:pPr>
          <w:r>
            <w:t>Table des matières</w:t>
          </w:r>
        </w:p>
        <w:p w14:paraId="4BE5D838" w14:textId="29CBA6B5" w:rsidR="001603FC" w:rsidRDefault="00A046C4">
          <w:pPr>
            <w:pStyle w:val="TM1"/>
            <w:tabs>
              <w:tab w:val="left" w:pos="400"/>
              <w:tab w:val="right" w:leader="dot" w:pos="8921"/>
            </w:tabs>
            <w:rPr>
              <w:rFonts w:asciiTheme="minorHAnsi" w:eastAsiaTheme="minorEastAsia" w:hAnsiTheme="minorHAnsi" w:cstheme="minorBidi"/>
              <w:noProof/>
              <w:kern w:val="2"/>
              <w:sz w:val="24"/>
              <w:szCs w:val="24"/>
              <w14:ligatures w14:val="standardContextual"/>
            </w:rPr>
          </w:pPr>
          <w:r>
            <w:rPr>
              <w:b/>
              <w:bCs/>
            </w:rPr>
            <w:fldChar w:fldCharType="begin"/>
          </w:r>
          <w:r>
            <w:rPr>
              <w:b/>
              <w:bCs/>
            </w:rPr>
            <w:instrText xml:space="preserve"> TOC \o "1-3" \h \z \u </w:instrText>
          </w:r>
          <w:r>
            <w:rPr>
              <w:b/>
              <w:bCs/>
            </w:rPr>
            <w:fldChar w:fldCharType="separate"/>
          </w:r>
          <w:hyperlink w:anchor="_Toc219901976" w:history="1">
            <w:r w:rsidR="001603FC" w:rsidRPr="00F23EC4">
              <w:rPr>
                <w:rStyle w:val="Lienhypertexte"/>
                <w:b/>
                <w:noProof/>
              </w:rPr>
              <w:t>1</w:t>
            </w:r>
            <w:r w:rsidR="001603FC">
              <w:rPr>
                <w:rFonts w:asciiTheme="minorHAnsi" w:eastAsiaTheme="minorEastAsia" w:hAnsiTheme="minorHAnsi" w:cstheme="minorBidi"/>
                <w:noProof/>
                <w:kern w:val="2"/>
                <w:sz w:val="24"/>
                <w:szCs w:val="24"/>
                <w14:ligatures w14:val="standardContextual"/>
              </w:rPr>
              <w:tab/>
            </w:r>
            <w:r w:rsidR="001603FC" w:rsidRPr="00F23EC4">
              <w:rPr>
                <w:rStyle w:val="Lienhypertexte"/>
                <w:b/>
                <w:noProof/>
              </w:rPr>
              <w:t>PRESENTATION DE LA DEMARCHE</w:t>
            </w:r>
            <w:r w:rsidR="001603FC">
              <w:rPr>
                <w:noProof/>
                <w:webHidden/>
              </w:rPr>
              <w:tab/>
            </w:r>
            <w:r w:rsidR="001603FC">
              <w:rPr>
                <w:noProof/>
                <w:webHidden/>
              </w:rPr>
              <w:fldChar w:fldCharType="begin"/>
            </w:r>
            <w:r w:rsidR="001603FC">
              <w:rPr>
                <w:noProof/>
                <w:webHidden/>
              </w:rPr>
              <w:instrText xml:space="preserve"> PAGEREF _Toc219901976 \h </w:instrText>
            </w:r>
            <w:r w:rsidR="001603FC">
              <w:rPr>
                <w:noProof/>
                <w:webHidden/>
              </w:rPr>
            </w:r>
            <w:r w:rsidR="001603FC">
              <w:rPr>
                <w:noProof/>
                <w:webHidden/>
              </w:rPr>
              <w:fldChar w:fldCharType="separate"/>
            </w:r>
            <w:r w:rsidR="001603FC">
              <w:rPr>
                <w:noProof/>
                <w:webHidden/>
              </w:rPr>
              <w:t>3</w:t>
            </w:r>
            <w:r w:rsidR="001603FC">
              <w:rPr>
                <w:noProof/>
                <w:webHidden/>
              </w:rPr>
              <w:fldChar w:fldCharType="end"/>
            </w:r>
          </w:hyperlink>
        </w:p>
        <w:p w14:paraId="4BA4C9AA" w14:textId="69D93D7F" w:rsidR="001603FC" w:rsidRDefault="001603FC">
          <w:pPr>
            <w:pStyle w:val="TM1"/>
            <w:tabs>
              <w:tab w:val="left" w:pos="400"/>
              <w:tab w:val="right" w:leader="dot" w:pos="8921"/>
            </w:tabs>
            <w:rPr>
              <w:rFonts w:asciiTheme="minorHAnsi" w:eastAsiaTheme="minorEastAsia" w:hAnsiTheme="minorHAnsi" w:cstheme="minorBidi"/>
              <w:noProof/>
              <w:kern w:val="2"/>
              <w:sz w:val="24"/>
              <w:szCs w:val="24"/>
              <w14:ligatures w14:val="standardContextual"/>
            </w:rPr>
          </w:pPr>
          <w:hyperlink w:anchor="_Toc219901977" w:history="1">
            <w:r w:rsidRPr="00F23EC4">
              <w:rPr>
                <w:rStyle w:val="Lienhypertexte"/>
                <w:b/>
                <w:noProof/>
              </w:rPr>
              <w:t>2</w:t>
            </w:r>
            <w:r>
              <w:rPr>
                <w:rFonts w:asciiTheme="minorHAnsi" w:eastAsiaTheme="minorEastAsia" w:hAnsiTheme="minorHAnsi" w:cstheme="minorBidi"/>
                <w:noProof/>
                <w:kern w:val="2"/>
                <w:sz w:val="24"/>
                <w:szCs w:val="24"/>
                <w14:ligatures w14:val="standardContextual"/>
              </w:rPr>
              <w:tab/>
            </w:r>
            <w:r w:rsidRPr="00F23EC4">
              <w:rPr>
                <w:rStyle w:val="Lienhypertexte"/>
                <w:b/>
                <w:noProof/>
              </w:rPr>
              <w:t>METHODOLOGIE</w:t>
            </w:r>
            <w:r>
              <w:rPr>
                <w:noProof/>
                <w:webHidden/>
              </w:rPr>
              <w:tab/>
            </w:r>
            <w:r>
              <w:rPr>
                <w:noProof/>
                <w:webHidden/>
              </w:rPr>
              <w:fldChar w:fldCharType="begin"/>
            </w:r>
            <w:r>
              <w:rPr>
                <w:noProof/>
                <w:webHidden/>
              </w:rPr>
              <w:instrText xml:space="preserve"> PAGEREF _Toc219901977 \h </w:instrText>
            </w:r>
            <w:r>
              <w:rPr>
                <w:noProof/>
                <w:webHidden/>
              </w:rPr>
            </w:r>
            <w:r>
              <w:rPr>
                <w:noProof/>
                <w:webHidden/>
              </w:rPr>
              <w:fldChar w:fldCharType="separate"/>
            </w:r>
            <w:r>
              <w:rPr>
                <w:noProof/>
                <w:webHidden/>
              </w:rPr>
              <w:t>4</w:t>
            </w:r>
            <w:r>
              <w:rPr>
                <w:noProof/>
                <w:webHidden/>
              </w:rPr>
              <w:fldChar w:fldCharType="end"/>
            </w:r>
          </w:hyperlink>
        </w:p>
        <w:p w14:paraId="0BD95920" w14:textId="3342596C" w:rsidR="001603FC" w:rsidRDefault="001603FC">
          <w:pPr>
            <w:pStyle w:val="TM1"/>
            <w:tabs>
              <w:tab w:val="left" w:pos="400"/>
              <w:tab w:val="right" w:leader="dot" w:pos="8921"/>
            </w:tabs>
            <w:rPr>
              <w:rFonts w:asciiTheme="minorHAnsi" w:eastAsiaTheme="minorEastAsia" w:hAnsiTheme="minorHAnsi" w:cstheme="minorBidi"/>
              <w:noProof/>
              <w:kern w:val="2"/>
              <w:sz w:val="24"/>
              <w:szCs w:val="24"/>
              <w14:ligatures w14:val="standardContextual"/>
            </w:rPr>
          </w:pPr>
          <w:hyperlink w:anchor="_Toc219901978" w:history="1">
            <w:r w:rsidRPr="00F23EC4">
              <w:rPr>
                <w:rStyle w:val="Lienhypertexte"/>
                <w:b/>
                <w:noProof/>
              </w:rPr>
              <w:t>3</w:t>
            </w:r>
            <w:r>
              <w:rPr>
                <w:rFonts w:asciiTheme="minorHAnsi" w:eastAsiaTheme="minorEastAsia" w:hAnsiTheme="minorHAnsi" w:cstheme="minorBidi"/>
                <w:noProof/>
                <w:kern w:val="2"/>
                <w:sz w:val="24"/>
                <w:szCs w:val="24"/>
                <w14:ligatures w14:val="standardContextual"/>
              </w:rPr>
              <w:tab/>
            </w:r>
            <w:r w:rsidRPr="00F23EC4">
              <w:rPr>
                <w:rStyle w:val="Lienhypertexte"/>
                <w:b/>
                <w:noProof/>
              </w:rPr>
              <w:t>EXPERTISE</w:t>
            </w:r>
            <w:r>
              <w:rPr>
                <w:noProof/>
                <w:webHidden/>
              </w:rPr>
              <w:tab/>
            </w:r>
            <w:r>
              <w:rPr>
                <w:noProof/>
                <w:webHidden/>
              </w:rPr>
              <w:fldChar w:fldCharType="begin"/>
            </w:r>
            <w:r>
              <w:rPr>
                <w:noProof/>
                <w:webHidden/>
              </w:rPr>
              <w:instrText xml:space="preserve"> PAGEREF _Toc219901978 \h </w:instrText>
            </w:r>
            <w:r>
              <w:rPr>
                <w:noProof/>
                <w:webHidden/>
              </w:rPr>
            </w:r>
            <w:r>
              <w:rPr>
                <w:noProof/>
                <w:webHidden/>
              </w:rPr>
              <w:fldChar w:fldCharType="separate"/>
            </w:r>
            <w:r>
              <w:rPr>
                <w:noProof/>
                <w:webHidden/>
              </w:rPr>
              <w:t>5</w:t>
            </w:r>
            <w:r>
              <w:rPr>
                <w:noProof/>
                <w:webHidden/>
              </w:rPr>
              <w:fldChar w:fldCharType="end"/>
            </w:r>
          </w:hyperlink>
        </w:p>
        <w:p w14:paraId="2C3CD65A" w14:textId="64A51D3F" w:rsidR="001603FC" w:rsidRDefault="001603FC">
          <w:pPr>
            <w:pStyle w:val="TM1"/>
            <w:tabs>
              <w:tab w:val="left" w:pos="400"/>
              <w:tab w:val="right" w:leader="dot" w:pos="8921"/>
            </w:tabs>
            <w:rPr>
              <w:rFonts w:asciiTheme="minorHAnsi" w:eastAsiaTheme="minorEastAsia" w:hAnsiTheme="minorHAnsi" w:cstheme="minorBidi"/>
              <w:noProof/>
              <w:kern w:val="2"/>
              <w:sz w:val="24"/>
              <w:szCs w:val="24"/>
              <w14:ligatures w14:val="standardContextual"/>
            </w:rPr>
          </w:pPr>
          <w:hyperlink w:anchor="_Toc219901979" w:history="1">
            <w:r w:rsidRPr="00F23EC4">
              <w:rPr>
                <w:rStyle w:val="Lienhypertexte"/>
                <w:b/>
                <w:noProof/>
              </w:rPr>
              <w:t>4</w:t>
            </w:r>
            <w:r>
              <w:rPr>
                <w:rFonts w:asciiTheme="minorHAnsi" w:eastAsiaTheme="minorEastAsia" w:hAnsiTheme="minorHAnsi" w:cstheme="minorBidi"/>
                <w:noProof/>
                <w:kern w:val="2"/>
                <w:sz w:val="24"/>
                <w:szCs w:val="24"/>
                <w14:ligatures w14:val="standardContextual"/>
              </w:rPr>
              <w:tab/>
            </w:r>
            <w:r w:rsidRPr="00F23EC4">
              <w:rPr>
                <w:rStyle w:val="Lienhypertexte"/>
                <w:b/>
                <w:noProof/>
              </w:rPr>
              <w:t>ENVIRONNEMENT</w:t>
            </w:r>
            <w:r>
              <w:rPr>
                <w:noProof/>
                <w:webHidden/>
              </w:rPr>
              <w:tab/>
            </w:r>
            <w:r>
              <w:rPr>
                <w:noProof/>
                <w:webHidden/>
              </w:rPr>
              <w:fldChar w:fldCharType="begin"/>
            </w:r>
            <w:r>
              <w:rPr>
                <w:noProof/>
                <w:webHidden/>
              </w:rPr>
              <w:instrText xml:space="preserve"> PAGEREF _Toc219901979 \h </w:instrText>
            </w:r>
            <w:r>
              <w:rPr>
                <w:noProof/>
                <w:webHidden/>
              </w:rPr>
            </w:r>
            <w:r>
              <w:rPr>
                <w:noProof/>
                <w:webHidden/>
              </w:rPr>
              <w:fldChar w:fldCharType="separate"/>
            </w:r>
            <w:r>
              <w:rPr>
                <w:noProof/>
                <w:webHidden/>
              </w:rPr>
              <w:t>6</w:t>
            </w:r>
            <w:r>
              <w:rPr>
                <w:noProof/>
                <w:webHidden/>
              </w:rPr>
              <w:fldChar w:fldCharType="end"/>
            </w:r>
          </w:hyperlink>
        </w:p>
        <w:p w14:paraId="34F7F73D" w14:textId="53413619" w:rsidR="001603FC" w:rsidRDefault="001603FC">
          <w:pPr>
            <w:pStyle w:val="TM1"/>
            <w:tabs>
              <w:tab w:val="left" w:pos="400"/>
              <w:tab w:val="right" w:leader="dot" w:pos="8921"/>
            </w:tabs>
            <w:rPr>
              <w:rFonts w:asciiTheme="minorHAnsi" w:eastAsiaTheme="minorEastAsia" w:hAnsiTheme="minorHAnsi" w:cstheme="minorBidi"/>
              <w:noProof/>
              <w:kern w:val="2"/>
              <w:sz w:val="24"/>
              <w:szCs w:val="24"/>
              <w14:ligatures w14:val="standardContextual"/>
            </w:rPr>
          </w:pPr>
          <w:hyperlink w:anchor="_Toc219901980" w:history="1">
            <w:r w:rsidRPr="00F23EC4">
              <w:rPr>
                <w:rStyle w:val="Lienhypertexte"/>
                <w:b/>
                <w:noProof/>
              </w:rPr>
              <w:t>5</w:t>
            </w:r>
            <w:r>
              <w:rPr>
                <w:rFonts w:asciiTheme="minorHAnsi" w:eastAsiaTheme="minorEastAsia" w:hAnsiTheme="minorHAnsi" w:cstheme="minorBidi"/>
                <w:noProof/>
                <w:kern w:val="2"/>
                <w:sz w:val="24"/>
                <w:szCs w:val="24"/>
                <w14:ligatures w14:val="standardContextual"/>
              </w:rPr>
              <w:tab/>
            </w:r>
            <w:r w:rsidRPr="00F23EC4">
              <w:rPr>
                <w:rStyle w:val="Lienhypertexte"/>
                <w:b/>
                <w:noProof/>
              </w:rPr>
              <w:t>AUTRES ELEMENTS</w:t>
            </w:r>
            <w:r>
              <w:rPr>
                <w:noProof/>
                <w:webHidden/>
              </w:rPr>
              <w:tab/>
            </w:r>
            <w:r>
              <w:rPr>
                <w:noProof/>
                <w:webHidden/>
              </w:rPr>
              <w:fldChar w:fldCharType="begin"/>
            </w:r>
            <w:r>
              <w:rPr>
                <w:noProof/>
                <w:webHidden/>
              </w:rPr>
              <w:instrText xml:space="preserve"> PAGEREF _Toc219901980 \h </w:instrText>
            </w:r>
            <w:r>
              <w:rPr>
                <w:noProof/>
                <w:webHidden/>
              </w:rPr>
            </w:r>
            <w:r>
              <w:rPr>
                <w:noProof/>
                <w:webHidden/>
              </w:rPr>
              <w:fldChar w:fldCharType="separate"/>
            </w:r>
            <w:r>
              <w:rPr>
                <w:noProof/>
                <w:webHidden/>
              </w:rPr>
              <w:t>7</w:t>
            </w:r>
            <w:r>
              <w:rPr>
                <w:noProof/>
                <w:webHidden/>
              </w:rPr>
              <w:fldChar w:fldCharType="end"/>
            </w:r>
          </w:hyperlink>
        </w:p>
        <w:p w14:paraId="7F31208E" w14:textId="27D4B002" w:rsidR="00A046C4" w:rsidRDefault="00A046C4">
          <w:r>
            <w:rPr>
              <w:b/>
              <w:bCs/>
            </w:rPr>
            <w:fldChar w:fldCharType="end"/>
          </w:r>
        </w:p>
      </w:sdtContent>
    </w:sdt>
    <w:p w14:paraId="7F170C3D" w14:textId="77777777" w:rsidR="009652BC" w:rsidRDefault="009652BC">
      <w:pPr>
        <w:rPr>
          <w:rFonts w:cs="Arial"/>
        </w:rPr>
      </w:pPr>
      <w:r>
        <w:rPr>
          <w:rFonts w:cs="Arial"/>
        </w:rPr>
        <w:br w:type="page"/>
      </w:r>
    </w:p>
    <w:p w14:paraId="644CA6BB" w14:textId="465F413A" w:rsidR="00DF4247" w:rsidRPr="003A5465" w:rsidRDefault="00DF4247" w:rsidP="00274DC4">
      <w:pPr>
        <w:pStyle w:val="Titre1"/>
        <w:numPr>
          <w:ilvl w:val="0"/>
          <w:numId w:val="35"/>
        </w:numPr>
        <w:rPr>
          <w:b/>
          <w:bCs w:val="0"/>
        </w:rPr>
      </w:pPr>
      <w:bookmarkStart w:id="0" w:name="_Toc454809095"/>
      <w:bookmarkStart w:id="1" w:name="_Toc454809397"/>
      <w:bookmarkStart w:id="2" w:name="_Toc454809729"/>
      <w:bookmarkStart w:id="3" w:name="_Toc455056267"/>
      <w:bookmarkStart w:id="4" w:name="_Toc496696298"/>
      <w:bookmarkStart w:id="5" w:name="_Toc526267615"/>
      <w:bookmarkStart w:id="6" w:name="_Toc42698487"/>
      <w:bookmarkStart w:id="7" w:name="_Toc219901976"/>
      <w:r w:rsidRPr="003A5465">
        <w:rPr>
          <w:b/>
          <w:bCs w:val="0"/>
        </w:rPr>
        <w:lastRenderedPageBreak/>
        <w:t xml:space="preserve">PRESENTATION DE </w:t>
      </w:r>
      <w:bookmarkEnd w:id="0"/>
      <w:bookmarkEnd w:id="1"/>
      <w:bookmarkEnd w:id="2"/>
      <w:bookmarkEnd w:id="3"/>
      <w:bookmarkEnd w:id="4"/>
      <w:bookmarkEnd w:id="5"/>
      <w:bookmarkEnd w:id="6"/>
      <w:r w:rsidR="001603FC">
        <w:rPr>
          <w:b/>
          <w:bCs w:val="0"/>
        </w:rPr>
        <w:t>LA DEMARCHE</w:t>
      </w:r>
      <w:bookmarkEnd w:id="7"/>
    </w:p>
    <w:p w14:paraId="6BA539FC" w14:textId="77777777" w:rsidR="00DF4247" w:rsidRPr="00DF4247" w:rsidRDefault="00DF4247" w:rsidP="00DF4247">
      <w:pPr>
        <w:rPr>
          <w:rFonts w:cs="Arial"/>
        </w:rPr>
      </w:pPr>
    </w:p>
    <w:p w14:paraId="51E1A743" w14:textId="08280E64" w:rsidR="00DF4247" w:rsidRPr="00DF4247" w:rsidRDefault="00DF4247" w:rsidP="001603FC">
      <w:pPr>
        <w:rPr>
          <w:rFonts w:cs="Arial"/>
          <w:color w:val="000000"/>
        </w:rPr>
      </w:pPr>
      <w:r w:rsidRPr="00DF4247">
        <w:rPr>
          <w:rFonts w:cs="Arial"/>
        </w:rPr>
        <w:t xml:space="preserve">Le candidat est invité à présenter sa </w:t>
      </w:r>
      <w:r w:rsidR="001603FC">
        <w:rPr>
          <w:rFonts w:cs="Arial"/>
        </w:rPr>
        <w:t>démarche</w:t>
      </w:r>
      <w:r w:rsidR="00114DA8">
        <w:rPr>
          <w:rFonts w:cs="Arial"/>
        </w:rPr>
        <w:t xml:space="preserve">, la compréhension du </w:t>
      </w:r>
      <w:r w:rsidR="001603FC">
        <w:rPr>
          <w:rFonts w:cs="Arial"/>
        </w:rPr>
        <w:t xml:space="preserve">besoin et du contexte) </w:t>
      </w:r>
      <w:r w:rsidR="00114DA8" w:rsidRPr="00114DA8">
        <w:rPr>
          <w:rFonts w:cs="Arial"/>
        </w:rPr>
        <w:t>et notamment l’identification des problématiques susceptibles d’être rencontrées dans le cadre de l’exécution des prestations et des modalités proposées pour les surmonter</w:t>
      </w:r>
      <w:r w:rsidR="00114DA8">
        <w:rPr>
          <w:rFonts w:cs="Arial"/>
        </w:rPr>
        <w:t>.</w:t>
      </w:r>
    </w:p>
    <w:p w14:paraId="58DA9120" w14:textId="77777777" w:rsidR="00DF4247" w:rsidRPr="00DF4247" w:rsidRDefault="00DF4247" w:rsidP="00DF4247">
      <w:pPr>
        <w:rPr>
          <w:rFonts w:cs="Arial"/>
          <w:color w:val="000000"/>
        </w:rPr>
      </w:pPr>
    </w:p>
    <w:tbl>
      <w:tblPr>
        <w:tblStyle w:val="Grilledutableau"/>
        <w:tblW w:w="0" w:type="auto"/>
        <w:tblLook w:val="04A0" w:firstRow="1" w:lastRow="0" w:firstColumn="1" w:lastColumn="0" w:noHBand="0" w:noVBand="1"/>
      </w:tblPr>
      <w:tblGrid>
        <w:gridCol w:w="8921"/>
      </w:tblGrid>
      <w:tr w:rsidR="00DF4247" w:rsidRPr="00DF4247" w14:paraId="164A72F6" w14:textId="77777777" w:rsidTr="004B6FFF">
        <w:tc>
          <w:tcPr>
            <w:tcW w:w="9210" w:type="dxa"/>
          </w:tcPr>
          <w:p w14:paraId="53FE6605" w14:textId="77777777" w:rsidR="00DF4247" w:rsidRPr="00DF4247" w:rsidRDefault="00DF4247" w:rsidP="004B6FFF">
            <w:pPr>
              <w:rPr>
                <w:rFonts w:cs="Arial"/>
                <w:b/>
              </w:rPr>
            </w:pPr>
          </w:p>
          <w:p w14:paraId="619CAF26" w14:textId="77777777" w:rsidR="00DF4247" w:rsidRPr="00DF4247" w:rsidRDefault="00DF4247" w:rsidP="004B6FFF">
            <w:pPr>
              <w:rPr>
                <w:rFonts w:cs="Arial"/>
                <w:u w:val="single"/>
              </w:rPr>
            </w:pPr>
            <w:r w:rsidRPr="00DF4247">
              <w:rPr>
                <w:rFonts w:cs="Arial"/>
                <w:b/>
                <w:u w:val="single"/>
              </w:rPr>
              <w:t>Réponse du candidat :</w:t>
            </w:r>
          </w:p>
          <w:p w14:paraId="52F81CC5" w14:textId="77777777" w:rsidR="00DF4247" w:rsidRPr="00DF4247" w:rsidRDefault="00DF4247" w:rsidP="004B6FFF">
            <w:pPr>
              <w:rPr>
                <w:rFonts w:cs="Arial"/>
              </w:rPr>
            </w:pPr>
          </w:p>
          <w:p w14:paraId="137494D9" w14:textId="77777777" w:rsidR="00DF4247" w:rsidRPr="00DF4247" w:rsidRDefault="00DF4247" w:rsidP="004B6FFF">
            <w:pPr>
              <w:rPr>
                <w:rFonts w:cs="Arial"/>
              </w:rPr>
            </w:pPr>
          </w:p>
          <w:p w14:paraId="7A7F1628" w14:textId="77777777" w:rsidR="00DF4247" w:rsidRPr="00DF4247" w:rsidRDefault="00DF4247" w:rsidP="004B6FFF">
            <w:pPr>
              <w:rPr>
                <w:rFonts w:cs="Arial"/>
              </w:rPr>
            </w:pPr>
          </w:p>
          <w:p w14:paraId="7881E7C0" w14:textId="77777777" w:rsidR="00DF4247" w:rsidRPr="00DF4247" w:rsidRDefault="00DF4247" w:rsidP="004B6FFF">
            <w:pPr>
              <w:rPr>
                <w:rFonts w:cs="Arial"/>
              </w:rPr>
            </w:pPr>
          </w:p>
          <w:p w14:paraId="2AA4AE42" w14:textId="77777777" w:rsidR="00DF4247" w:rsidRPr="00DF4247" w:rsidRDefault="00DF4247" w:rsidP="004B6FFF">
            <w:pPr>
              <w:rPr>
                <w:rFonts w:cs="Arial"/>
              </w:rPr>
            </w:pPr>
          </w:p>
          <w:p w14:paraId="0ABDD70C" w14:textId="77777777" w:rsidR="00DF4247" w:rsidRPr="00DF4247" w:rsidRDefault="00DF4247" w:rsidP="004B6FFF">
            <w:pPr>
              <w:rPr>
                <w:rFonts w:cs="Arial"/>
              </w:rPr>
            </w:pPr>
          </w:p>
          <w:p w14:paraId="2FEF9C43" w14:textId="77777777" w:rsidR="00DF4247" w:rsidRPr="00DF4247" w:rsidRDefault="00DF4247" w:rsidP="004B6FFF">
            <w:pPr>
              <w:rPr>
                <w:rFonts w:cs="Arial"/>
              </w:rPr>
            </w:pPr>
          </w:p>
        </w:tc>
      </w:tr>
    </w:tbl>
    <w:p w14:paraId="4128F8D2" w14:textId="77777777" w:rsidR="00DF4247" w:rsidRDefault="00DF4247" w:rsidP="00DF4247"/>
    <w:p w14:paraId="5BDE65A2" w14:textId="195669D5" w:rsidR="00DF4247" w:rsidRDefault="00DF4247" w:rsidP="00DF4247">
      <w:pPr>
        <w:spacing w:after="200" w:line="276" w:lineRule="auto"/>
      </w:pPr>
    </w:p>
    <w:p w14:paraId="2326D1F1" w14:textId="2350E1EB" w:rsidR="00DF4247" w:rsidRDefault="00DF4247" w:rsidP="00DF4247">
      <w:pPr>
        <w:spacing w:after="200" w:line="276" w:lineRule="auto"/>
      </w:pPr>
    </w:p>
    <w:p w14:paraId="70F7C644" w14:textId="6C7E0CFF" w:rsidR="00DF4247" w:rsidRDefault="00DF4247" w:rsidP="00DF4247">
      <w:pPr>
        <w:spacing w:after="200" w:line="276" w:lineRule="auto"/>
      </w:pPr>
    </w:p>
    <w:p w14:paraId="3AC57ADD" w14:textId="45073D3D" w:rsidR="00DF4247" w:rsidRDefault="00DF4247" w:rsidP="00DF4247">
      <w:pPr>
        <w:spacing w:after="200" w:line="276" w:lineRule="auto"/>
      </w:pPr>
    </w:p>
    <w:p w14:paraId="41C5158B" w14:textId="40D83ACE" w:rsidR="00DF4247" w:rsidRDefault="00DF4247">
      <w:r>
        <w:br w:type="page"/>
      </w:r>
    </w:p>
    <w:p w14:paraId="183C40DA" w14:textId="68A26AA9" w:rsidR="003A5465" w:rsidRPr="001603FC" w:rsidRDefault="001603FC" w:rsidP="001603FC">
      <w:pPr>
        <w:pStyle w:val="Titre1"/>
        <w:rPr>
          <w:b/>
          <w:bCs w:val="0"/>
        </w:rPr>
      </w:pPr>
      <w:bookmarkStart w:id="8" w:name="_Toc219901977"/>
      <w:r>
        <w:rPr>
          <w:b/>
          <w:bCs w:val="0"/>
        </w:rPr>
        <w:lastRenderedPageBreak/>
        <w:t>METHODOLOGIE</w:t>
      </w:r>
      <w:bookmarkEnd w:id="8"/>
    </w:p>
    <w:p w14:paraId="60D27E25" w14:textId="77777777" w:rsidR="008749D0" w:rsidRPr="00DF4247" w:rsidRDefault="008749D0" w:rsidP="008749D0">
      <w:pPr>
        <w:rPr>
          <w:rFonts w:cs="Arial"/>
        </w:rPr>
      </w:pPr>
    </w:p>
    <w:p w14:paraId="4680D489" w14:textId="5A12D4DD" w:rsidR="00114DA8" w:rsidRPr="00114DA8" w:rsidRDefault="00114DA8" w:rsidP="00114DA8">
      <w:pPr>
        <w:rPr>
          <w:rFonts w:cs="Arial"/>
        </w:rPr>
      </w:pPr>
      <w:r w:rsidRPr="00114DA8">
        <w:rPr>
          <w:rFonts w:cs="Arial"/>
        </w:rPr>
        <w:t>Le candidat est invité à présenter</w:t>
      </w:r>
      <w:r w:rsidR="004D3158">
        <w:rPr>
          <w:rFonts w:cs="Arial"/>
        </w:rPr>
        <w:t xml:space="preserve"> </w:t>
      </w:r>
      <w:r w:rsidRPr="00114DA8">
        <w:rPr>
          <w:rFonts w:cs="Arial"/>
        </w:rPr>
        <w:t xml:space="preserve">: </w:t>
      </w:r>
    </w:p>
    <w:p w14:paraId="69B55101" w14:textId="1704DFA7" w:rsidR="00114DA8" w:rsidRPr="00682CE3" w:rsidRDefault="00114DA8" w:rsidP="00682CE3">
      <w:pPr>
        <w:pStyle w:val="Paragraphedeliste"/>
        <w:numPr>
          <w:ilvl w:val="0"/>
          <w:numId w:val="48"/>
        </w:numPr>
        <w:rPr>
          <w:rFonts w:eastAsia="Arial" w:cs="Arial"/>
        </w:rPr>
      </w:pPr>
      <w:r w:rsidRPr="00682CE3">
        <w:rPr>
          <w:rFonts w:eastAsia="Arial" w:cs="Arial"/>
        </w:rPr>
        <w:t>La méthodologie proposée en mettant notamment en avant la qualité et la fiabilité des données transmises ;</w:t>
      </w:r>
    </w:p>
    <w:p w14:paraId="39E3F80D" w14:textId="54EE89DB" w:rsidR="00114DA8" w:rsidRPr="00682CE3" w:rsidRDefault="00114DA8" w:rsidP="00682CE3">
      <w:pPr>
        <w:pStyle w:val="Paragraphedeliste"/>
        <w:numPr>
          <w:ilvl w:val="0"/>
          <w:numId w:val="48"/>
        </w:numPr>
        <w:rPr>
          <w:rFonts w:eastAsia="Arial" w:cs="Arial"/>
        </w:rPr>
      </w:pPr>
      <w:r w:rsidRPr="00682CE3">
        <w:rPr>
          <w:rFonts w:eastAsia="Arial" w:cs="Arial"/>
        </w:rPr>
        <w:t>La constitution du panel et sa robustesse du pane ;</w:t>
      </w:r>
    </w:p>
    <w:p w14:paraId="675E44F9" w14:textId="50529E52" w:rsidR="00114DA8" w:rsidRPr="00682CE3" w:rsidRDefault="00114DA8" w:rsidP="00682CE3">
      <w:pPr>
        <w:pStyle w:val="Paragraphedeliste"/>
        <w:numPr>
          <w:ilvl w:val="0"/>
          <w:numId w:val="48"/>
        </w:numPr>
        <w:rPr>
          <w:rFonts w:eastAsia="Arial" w:cs="Arial"/>
        </w:rPr>
      </w:pPr>
      <w:r w:rsidRPr="00682CE3">
        <w:rPr>
          <w:rFonts w:eastAsia="Arial" w:cs="Arial"/>
        </w:rPr>
        <w:t>Les modalités d’évolution de la méthodologie et du panel ;</w:t>
      </w:r>
    </w:p>
    <w:p w14:paraId="2688E7E4" w14:textId="2349D124" w:rsidR="00114DA8" w:rsidRPr="00682CE3" w:rsidRDefault="00114DA8" w:rsidP="00682CE3">
      <w:pPr>
        <w:pStyle w:val="Paragraphedeliste"/>
        <w:numPr>
          <w:ilvl w:val="0"/>
          <w:numId w:val="48"/>
        </w:numPr>
        <w:rPr>
          <w:rFonts w:eastAsia="Arial" w:cs="Arial"/>
        </w:rPr>
      </w:pPr>
      <w:r w:rsidRPr="00682CE3">
        <w:rPr>
          <w:rFonts w:eastAsia="Arial" w:cs="Arial"/>
        </w:rPr>
        <w:t>Le format des livrables proposés ;</w:t>
      </w:r>
    </w:p>
    <w:p w14:paraId="0E3C434D" w14:textId="6CC4580F" w:rsidR="000D2AE0" w:rsidRPr="000D2AE0" w:rsidRDefault="00114DA8" w:rsidP="00682CE3">
      <w:pPr>
        <w:pStyle w:val="Paragraphedeliste"/>
        <w:numPr>
          <w:ilvl w:val="0"/>
          <w:numId w:val="48"/>
        </w:numPr>
        <w:rPr>
          <w:rFonts w:cs="Arial"/>
        </w:rPr>
      </w:pPr>
      <w:r w:rsidRPr="00682CE3">
        <w:rPr>
          <w:rFonts w:eastAsia="Arial" w:cs="Arial"/>
        </w:rPr>
        <w:t>Le délai de remise des livrables à compter de chaque échéance</w:t>
      </w:r>
      <w:r w:rsidR="000D2AE0">
        <w:rPr>
          <w:rFonts w:eastAsia="Arial" w:cs="Arial"/>
        </w:rPr>
        <w:t xml:space="preserve"> en veillant à respecter les délais maximum</w:t>
      </w:r>
      <w:r w:rsidR="00921705">
        <w:rPr>
          <w:rFonts w:eastAsia="Arial" w:cs="Arial"/>
        </w:rPr>
        <w:t>s</w:t>
      </w:r>
      <w:r w:rsidR="000D2AE0">
        <w:rPr>
          <w:rFonts w:eastAsia="Arial" w:cs="Arial"/>
        </w:rPr>
        <w:t xml:space="preserve"> définis dans l’annexe 1 du CCP.</w:t>
      </w:r>
      <w:r>
        <w:rPr>
          <w:rFonts w:cs="Arial"/>
        </w:rPr>
        <w:t xml:space="preserve"> </w:t>
      </w:r>
      <w:r w:rsidRPr="00114DA8">
        <w:rPr>
          <w:rFonts w:cs="Arial"/>
        </w:rPr>
        <w:t>;</w:t>
      </w:r>
    </w:p>
    <w:p w14:paraId="4142638A" w14:textId="77777777" w:rsidR="000D2AE0" w:rsidRDefault="000D2AE0" w:rsidP="000D2AE0">
      <w:pPr>
        <w:pStyle w:val="Paragraphedeliste"/>
        <w:rPr>
          <w:rFonts w:eastAsia="Arial" w:cs="Arial"/>
        </w:rPr>
      </w:pPr>
      <w:r w:rsidRPr="00682CE3">
        <w:rPr>
          <w:rFonts w:eastAsia="Arial" w:cs="Arial"/>
        </w:rPr>
        <w:t>Pour mémoire :</w:t>
      </w:r>
    </w:p>
    <w:p w14:paraId="1DA43193" w14:textId="4F04D6F1" w:rsidR="008749D0" w:rsidRDefault="000D2AE0" w:rsidP="00682CE3">
      <w:pPr>
        <w:pStyle w:val="Paragraphedeliste"/>
        <w:numPr>
          <w:ilvl w:val="1"/>
          <w:numId w:val="48"/>
        </w:numPr>
        <w:rPr>
          <w:rFonts w:eastAsia="Arial" w:cs="Arial"/>
        </w:rPr>
      </w:pPr>
      <w:r w:rsidRPr="00682CE3">
        <w:rPr>
          <w:rFonts w:eastAsia="Arial" w:cs="Arial"/>
        </w:rPr>
        <w:t xml:space="preserve">Dans un délai de 15 jours à compter du dernier jour de chaque trimestre.  </w:t>
      </w:r>
    </w:p>
    <w:p w14:paraId="71E4B9BF" w14:textId="1AB42649" w:rsidR="005B0EF9" w:rsidRPr="00682CE3" w:rsidRDefault="005B0EF9" w:rsidP="00682CE3">
      <w:pPr>
        <w:pStyle w:val="Paragraphedeliste"/>
        <w:numPr>
          <w:ilvl w:val="1"/>
          <w:numId w:val="48"/>
        </w:numPr>
        <w:rPr>
          <w:rFonts w:eastAsia="Arial" w:cs="Arial"/>
        </w:rPr>
      </w:pPr>
      <w:ins w:id="9" w:author="Le Cocq Mathieu" w:date="2026-02-04T12:40:00Z" w16du:dateUtc="2026-02-04T11:40:00Z">
        <w:r w:rsidRPr="005B0EF9">
          <w:rPr>
            <w:rFonts w:eastAsia="Arial" w:cs="Arial"/>
          </w:rPr>
          <w:t>Pour le 1er trimestre 2026</w:t>
        </w:r>
        <w:r>
          <w:rPr>
            <w:rFonts w:eastAsia="Arial" w:cs="Arial"/>
          </w:rPr>
          <w:t> : 1</w:t>
        </w:r>
        <w:r w:rsidRPr="005B0EF9">
          <w:rPr>
            <w:rFonts w:eastAsia="Arial" w:cs="Arial"/>
          </w:rPr>
          <w:t xml:space="preserve"> mois suivant la date de notification du marché.  </w:t>
        </w:r>
      </w:ins>
    </w:p>
    <w:tbl>
      <w:tblPr>
        <w:tblStyle w:val="Grilledutableau"/>
        <w:tblW w:w="0" w:type="auto"/>
        <w:tblLook w:val="04A0" w:firstRow="1" w:lastRow="0" w:firstColumn="1" w:lastColumn="0" w:noHBand="0" w:noVBand="1"/>
      </w:tblPr>
      <w:tblGrid>
        <w:gridCol w:w="8921"/>
      </w:tblGrid>
      <w:tr w:rsidR="008749D0" w:rsidRPr="00DF4247" w14:paraId="2123E0D7" w14:textId="77777777" w:rsidTr="003308D3">
        <w:tc>
          <w:tcPr>
            <w:tcW w:w="9210" w:type="dxa"/>
          </w:tcPr>
          <w:p w14:paraId="3F0EA387" w14:textId="77777777" w:rsidR="008749D0" w:rsidRPr="00DF4247" w:rsidRDefault="008749D0" w:rsidP="003308D3">
            <w:pPr>
              <w:rPr>
                <w:rFonts w:cs="Arial"/>
                <w:b/>
              </w:rPr>
            </w:pPr>
          </w:p>
          <w:p w14:paraId="2FA444B1" w14:textId="77777777" w:rsidR="008749D0" w:rsidRPr="00DF4247" w:rsidRDefault="008749D0" w:rsidP="003308D3">
            <w:pPr>
              <w:rPr>
                <w:rFonts w:cs="Arial"/>
                <w:u w:val="single"/>
              </w:rPr>
            </w:pPr>
            <w:r w:rsidRPr="00DF4247">
              <w:rPr>
                <w:rFonts w:cs="Arial"/>
                <w:b/>
                <w:u w:val="single"/>
              </w:rPr>
              <w:t>Réponse du candidat :</w:t>
            </w:r>
          </w:p>
          <w:p w14:paraId="4BEBFB30" w14:textId="77777777" w:rsidR="008749D0" w:rsidRPr="00DF4247" w:rsidRDefault="008749D0" w:rsidP="003308D3">
            <w:pPr>
              <w:rPr>
                <w:rFonts w:cs="Arial"/>
              </w:rPr>
            </w:pPr>
          </w:p>
          <w:p w14:paraId="371045D1" w14:textId="77777777" w:rsidR="008749D0" w:rsidRPr="00DF4247" w:rsidRDefault="008749D0" w:rsidP="003308D3">
            <w:pPr>
              <w:rPr>
                <w:rFonts w:cs="Arial"/>
              </w:rPr>
            </w:pPr>
          </w:p>
          <w:p w14:paraId="0653338D" w14:textId="77777777" w:rsidR="008749D0" w:rsidRPr="00DF4247" w:rsidRDefault="008749D0" w:rsidP="003308D3">
            <w:pPr>
              <w:rPr>
                <w:rFonts w:cs="Arial"/>
              </w:rPr>
            </w:pPr>
          </w:p>
          <w:p w14:paraId="40ED6CC8" w14:textId="77777777" w:rsidR="008749D0" w:rsidRPr="00DF4247" w:rsidRDefault="008749D0" w:rsidP="003308D3">
            <w:pPr>
              <w:rPr>
                <w:rFonts w:cs="Arial"/>
              </w:rPr>
            </w:pPr>
          </w:p>
          <w:p w14:paraId="6F731636" w14:textId="77777777" w:rsidR="008749D0" w:rsidRPr="00DF4247" w:rsidRDefault="008749D0" w:rsidP="003308D3">
            <w:pPr>
              <w:rPr>
                <w:rFonts w:cs="Arial"/>
              </w:rPr>
            </w:pPr>
          </w:p>
          <w:p w14:paraId="2D28027D" w14:textId="77777777" w:rsidR="008749D0" w:rsidRPr="00DF4247" w:rsidRDefault="008749D0" w:rsidP="003308D3">
            <w:pPr>
              <w:rPr>
                <w:rFonts w:cs="Arial"/>
              </w:rPr>
            </w:pPr>
          </w:p>
          <w:p w14:paraId="72F44C66" w14:textId="77777777" w:rsidR="008749D0" w:rsidRPr="00DF4247" w:rsidRDefault="008749D0" w:rsidP="003308D3">
            <w:pPr>
              <w:rPr>
                <w:rFonts w:cs="Arial"/>
              </w:rPr>
            </w:pPr>
          </w:p>
        </w:tc>
      </w:tr>
    </w:tbl>
    <w:p w14:paraId="78754E47" w14:textId="77777777" w:rsidR="008749D0" w:rsidRDefault="008749D0" w:rsidP="008749D0"/>
    <w:p w14:paraId="4748E025" w14:textId="77777777" w:rsidR="008749D0" w:rsidRDefault="008749D0" w:rsidP="008749D0">
      <w:pPr>
        <w:spacing w:after="200" w:line="276" w:lineRule="auto"/>
      </w:pPr>
    </w:p>
    <w:p w14:paraId="51CBCA13" w14:textId="77777777" w:rsidR="008749D0" w:rsidRDefault="008749D0" w:rsidP="008749D0">
      <w:pPr>
        <w:spacing w:after="200" w:line="276" w:lineRule="auto"/>
      </w:pPr>
    </w:p>
    <w:p w14:paraId="1214248E" w14:textId="77777777" w:rsidR="008749D0" w:rsidRDefault="008749D0" w:rsidP="008749D0">
      <w:pPr>
        <w:spacing w:after="200" w:line="276" w:lineRule="auto"/>
      </w:pPr>
    </w:p>
    <w:p w14:paraId="6D8F10D7" w14:textId="14F78EB1" w:rsidR="001603FC" w:rsidRDefault="003A5465">
      <w:pPr>
        <w:spacing w:line="240" w:lineRule="auto"/>
        <w:jc w:val="left"/>
      </w:pPr>
      <w:r>
        <w:br w:type="page"/>
      </w:r>
    </w:p>
    <w:p w14:paraId="262F4DBC" w14:textId="313113CD" w:rsidR="003A5465" w:rsidRDefault="001603FC" w:rsidP="001603FC">
      <w:pPr>
        <w:pStyle w:val="Titre1"/>
        <w:rPr>
          <w:b/>
          <w:bCs w:val="0"/>
        </w:rPr>
      </w:pPr>
      <w:bookmarkStart w:id="10" w:name="_Toc219901978"/>
      <w:r w:rsidRPr="001603FC">
        <w:rPr>
          <w:b/>
          <w:bCs w:val="0"/>
        </w:rPr>
        <w:lastRenderedPageBreak/>
        <w:t>EXPERTISE</w:t>
      </w:r>
      <w:bookmarkEnd w:id="10"/>
    </w:p>
    <w:p w14:paraId="29CB1369" w14:textId="77777777" w:rsidR="008749D0" w:rsidRPr="00DF4247" w:rsidRDefault="008749D0" w:rsidP="008749D0">
      <w:pPr>
        <w:rPr>
          <w:rFonts w:cs="Arial"/>
        </w:rPr>
      </w:pPr>
    </w:p>
    <w:p w14:paraId="64712207" w14:textId="29BA831F" w:rsidR="007F0088" w:rsidRPr="00682CE3" w:rsidRDefault="00114DA8" w:rsidP="00682CE3">
      <w:pPr>
        <w:rPr>
          <w:rFonts w:cs="Arial"/>
          <w:color w:val="000000"/>
        </w:rPr>
      </w:pPr>
      <w:r w:rsidRPr="00682CE3">
        <w:rPr>
          <w:rFonts w:cs="Arial"/>
          <w:color w:val="000000"/>
        </w:rPr>
        <w:t>Le candidat est invité à présenter</w:t>
      </w:r>
      <w:r w:rsidR="007F0088" w:rsidRPr="00682CE3">
        <w:rPr>
          <w:rFonts w:cs="Arial"/>
          <w:color w:val="000000"/>
        </w:rPr>
        <w:t xml:space="preserve"> </w:t>
      </w:r>
      <w:r w:rsidRPr="00682CE3">
        <w:rPr>
          <w:rFonts w:cs="Arial"/>
          <w:color w:val="000000"/>
        </w:rPr>
        <w:t>les membres de l’équipe dédiée au projet, en précisant pour chaque membre,</w:t>
      </w:r>
      <w:r w:rsidR="007F0088">
        <w:rPr>
          <w:rFonts w:cs="Arial"/>
          <w:color w:val="000000"/>
        </w:rPr>
        <w:t xml:space="preserve"> </w:t>
      </w:r>
      <w:r w:rsidR="007F0088" w:rsidRPr="00682CE3">
        <w:rPr>
          <w:rFonts w:cs="Arial"/>
          <w:color w:val="000000"/>
        </w:rPr>
        <w:t>ses</w:t>
      </w:r>
      <w:r w:rsidRPr="00682CE3">
        <w:rPr>
          <w:rFonts w:cs="Arial"/>
          <w:color w:val="000000"/>
        </w:rPr>
        <w:t xml:space="preserve"> compétences et expériences en matière</w:t>
      </w:r>
      <w:r w:rsidR="007F0088" w:rsidRPr="00682CE3">
        <w:rPr>
          <w:rFonts w:cs="Arial"/>
          <w:color w:val="000000"/>
        </w:rPr>
        <w:t> :</w:t>
      </w:r>
    </w:p>
    <w:p w14:paraId="323D9E3C" w14:textId="37D8E9E2" w:rsidR="007F0088" w:rsidRDefault="00114DA8" w:rsidP="007F0088">
      <w:pPr>
        <w:pStyle w:val="Paragraphedeliste"/>
        <w:numPr>
          <w:ilvl w:val="0"/>
          <w:numId w:val="48"/>
        </w:numPr>
        <w:spacing w:line="240" w:lineRule="auto"/>
        <w:rPr>
          <w:rFonts w:eastAsia="Arial" w:cs="Arial"/>
        </w:rPr>
      </w:pPr>
      <w:r w:rsidRPr="007F0088">
        <w:rPr>
          <w:rFonts w:eastAsia="Arial" w:cs="Arial"/>
        </w:rPr>
        <w:t xml:space="preserve">de connaissance des secteurs de la vidéo dématérialisée, </w:t>
      </w:r>
    </w:p>
    <w:p w14:paraId="3FD51579" w14:textId="33857011" w:rsidR="007F0088" w:rsidRPr="007F0088" w:rsidRDefault="00114DA8" w:rsidP="00682CE3">
      <w:pPr>
        <w:pStyle w:val="Paragraphedeliste"/>
        <w:numPr>
          <w:ilvl w:val="0"/>
          <w:numId w:val="48"/>
        </w:numPr>
        <w:rPr>
          <w:rFonts w:eastAsia="Arial" w:cs="Arial"/>
        </w:rPr>
      </w:pPr>
      <w:r w:rsidRPr="007F0088">
        <w:rPr>
          <w:rFonts w:eastAsia="Arial" w:cs="Arial"/>
        </w:rPr>
        <w:t xml:space="preserve">de collecte et de gestion de la donnée. </w:t>
      </w:r>
    </w:p>
    <w:p w14:paraId="15AC5334" w14:textId="479F282D" w:rsidR="00114DA8" w:rsidRPr="007F0088" w:rsidRDefault="00114DA8" w:rsidP="00682CE3">
      <w:pPr>
        <w:rPr>
          <w:rFonts w:eastAsia="Arial" w:cs="Arial"/>
        </w:rPr>
      </w:pPr>
      <w:r w:rsidRPr="007F0088">
        <w:rPr>
          <w:rFonts w:eastAsia="Arial" w:cs="Arial"/>
        </w:rPr>
        <w:t xml:space="preserve">La </w:t>
      </w:r>
      <w:r w:rsidRPr="00682CE3">
        <w:rPr>
          <w:rFonts w:cs="Arial"/>
          <w:color w:val="000000"/>
        </w:rPr>
        <w:t>réponse</w:t>
      </w:r>
      <w:r w:rsidRPr="007F0088">
        <w:rPr>
          <w:rFonts w:eastAsia="Arial" w:cs="Arial"/>
        </w:rPr>
        <w:t xml:space="preserve"> du candidat devra également identifier l’interlocuteur principal du CNC en charge du pilotage du marché.</w:t>
      </w:r>
    </w:p>
    <w:p w14:paraId="19462E19" w14:textId="77777777" w:rsidR="008749D0" w:rsidRDefault="008749D0" w:rsidP="008749D0">
      <w:pPr>
        <w:rPr>
          <w:rFonts w:cs="Arial"/>
          <w:color w:val="000000"/>
        </w:rPr>
      </w:pPr>
    </w:p>
    <w:p w14:paraId="02B7757B" w14:textId="03E7C272" w:rsidR="004D3158" w:rsidRPr="00DF4247" w:rsidRDefault="004D3158" w:rsidP="008749D0">
      <w:pPr>
        <w:rPr>
          <w:rFonts w:cs="Arial"/>
          <w:color w:val="000000"/>
        </w:rPr>
      </w:pPr>
      <w:r>
        <w:rPr>
          <w:rFonts w:cs="Arial"/>
          <w:color w:val="000000"/>
        </w:rPr>
        <w:t xml:space="preserve">Pour chaque membre de l’équipe, le candidat est invité à renseigner </w:t>
      </w:r>
      <w:r w:rsidRPr="004D3158">
        <w:rPr>
          <w:rFonts w:cs="Arial"/>
          <w:color w:val="000000"/>
        </w:rPr>
        <w:t>une présentation rapide des références sur des projets similaires en précisant l’objet et une description succincte du projet ;</w:t>
      </w:r>
    </w:p>
    <w:tbl>
      <w:tblPr>
        <w:tblStyle w:val="Grilledutableau"/>
        <w:tblW w:w="0" w:type="auto"/>
        <w:tblLook w:val="04A0" w:firstRow="1" w:lastRow="0" w:firstColumn="1" w:lastColumn="0" w:noHBand="0" w:noVBand="1"/>
      </w:tblPr>
      <w:tblGrid>
        <w:gridCol w:w="8921"/>
      </w:tblGrid>
      <w:tr w:rsidR="008749D0" w:rsidRPr="00DF4247" w14:paraId="2FC7AB28" w14:textId="77777777" w:rsidTr="003308D3">
        <w:tc>
          <w:tcPr>
            <w:tcW w:w="9210" w:type="dxa"/>
          </w:tcPr>
          <w:p w14:paraId="346332C0" w14:textId="77777777" w:rsidR="008749D0" w:rsidRPr="00DF4247" w:rsidRDefault="008749D0" w:rsidP="003308D3">
            <w:pPr>
              <w:rPr>
                <w:rFonts w:cs="Arial"/>
                <w:b/>
              </w:rPr>
            </w:pPr>
          </w:p>
          <w:p w14:paraId="5C9EB608" w14:textId="77777777" w:rsidR="008749D0" w:rsidRPr="00DF4247" w:rsidRDefault="008749D0" w:rsidP="003308D3">
            <w:pPr>
              <w:rPr>
                <w:rFonts w:cs="Arial"/>
                <w:u w:val="single"/>
              </w:rPr>
            </w:pPr>
            <w:r w:rsidRPr="00DF4247">
              <w:rPr>
                <w:rFonts w:cs="Arial"/>
                <w:b/>
                <w:u w:val="single"/>
              </w:rPr>
              <w:t>Réponse du candidat :</w:t>
            </w:r>
          </w:p>
          <w:p w14:paraId="4FBA3948" w14:textId="77777777" w:rsidR="008749D0" w:rsidRPr="00DF4247" w:rsidRDefault="008749D0" w:rsidP="003308D3">
            <w:pPr>
              <w:rPr>
                <w:rFonts w:cs="Arial"/>
              </w:rPr>
            </w:pPr>
          </w:p>
          <w:p w14:paraId="363459F8" w14:textId="77777777" w:rsidR="008749D0" w:rsidRPr="00DF4247" w:rsidRDefault="008749D0" w:rsidP="003308D3">
            <w:pPr>
              <w:rPr>
                <w:rFonts w:cs="Arial"/>
              </w:rPr>
            </w:pPr>
          </w:p>
          <w:p w14:paraId="116C5EA1" w14:textId="77777777" w:rsidR="008749D0" w:rsidRPr="00DF4247" w:rsidRDefault="008749D0" w:rsidP="003308D3">
            <w:pPr>
              <w:rPr>
                <w:rFonts w:cs="Arial"/>
              </w:rPr>
            </w:pPr>
          </w:p>
          <w:p w14:paraId="057710AC" w14:textId="77777777" w:rsidR="008749D0" w:rsidRPr="00DF4247" w:rsidRDefault="008749D0" w:rsidP="003308D3">
            <w:pPr>
              <w:rPr>
                <w:rFonts w:cs="Arial"/>
              </w:rPr>
            </w:pPr>
          </w:p>
          <w:p w14:paraId="43C74337" w14:textId="77777777" w:rsidR="008749D0" w:rsidRPr="00DF4247" w:rsidRDefault="008749D0" w:rsidP="003308D3">
            <w:pPr>
              <w:rPr>
                <w:rFonts w:cs="Arial"/>
              </w:rPr>
            </w:pPr>
          </w:p>
          <w:p w14:paraId="4E6A7FAE" w14:textId="77777777" w:rsidR="008749D0" w:rsidRPr="00DF4247" w:rsidRDefault="008749D0" w:rsidP="003308D3">
            <w:pPr>
              <w:rPr>
                <w:rFonts w:cs="Arial"/>
              </w:rPr>
            </w:pPr>
          </w:p>
          <w:p w14:paraId="66B102DC" w14:textId="77777777" w:rsidR="008749D0" w:rsidRPr="00DF4247" w:rsidRDefault="008749D0" w:rsidP="003308D3">
            <w:pPr>
              <w:rPr>
                <w:rFonts w:cs="Arial"/>
              </w:rPr>
            </w:pPr>
          </w:p>
        </w:tc>
      </w:tr>
    </w:tbl>
    <w:p w14:paraId="19FDF354" w14:textId="77777777" w:rsidR="008749D0" w:rsidRDefault="008749D0" w:rsidP="008749D0"/>
    <w:p w14:paraId="3E6C902B" w14:textId="77777777" w:rsidR="008749D0" w:rsidRDefault="008749D0" w:rsidP="008749D0">
      <w:pPr>
        <w:spacing w:after="200" w:line="276" w:lineRule="auto"/>
      </w:pPr>
    </w:p>
    <w:p w14:paraId="65E3935E" w14:textId="77777777" w:rsidR="008749D0" w:rsidRDefault="008749D0" w:rsidP="008749D0">
      <w:pPr>
        <w:spacing w:after="200" w:line="276" w:lineRule="auto"/>
      </w:pPr>
    </w:p>
    <w:p w14:paraId="66995D81" w14:textId="77777777" w:rsidR="008749D0" w:rsidRDefault="008749D0" w:rsidP="008749D0">
      <w:pPr>
        <w:spacing w:after="200" w:line="276" w:lineRule="auto"/>
      </w:pPr>
    </w:p>
    <w:p w14:paraId="1203BCA1" w14:textId="050E93ED" w:rsidR="001603FC" w:rsidRDefault="001603FC">
      <w:pPr>
        <w:spacing w:line="240" w:lineRule="auto"/>
        <w:jc w:val="left"/>
      </w:pPr>
      <w:r>
        <w:br w:type="page"/>
      </w:r>
    </w:p>
    <w:p w14:paraId="0165FD4D" w14:textId="15B82C24" w:rsidR="001603FC" w:rsidRDefault="001603FC" w:rsidP="001603FC">
      <w:pPr>
        <w:pStyle w:val="Titre1"/>
        <w:rPr>
          <w:b/>
          <w:bCs w:val="0"/>
        </w:rPr>
      </w:pPr>
      <w:bookmarkStart w:id="11" w:name="_Toc219901979"/>
      <w:r w:rsidRPr="001603FC">
        <w:rPr>
          <w:b/>
          <w:bCs w:val="0"/>
        </w:rPr>
        <w:lastRenderedPageBreak/>
        <w:t>ENVIRONNEMENT</w:t>
      </w:r>
      <w:bookmarkEnd w:id="11"/>
    </w:p>
    <w:p w14:paraId="24A50E55" w14:textId="77777777" w:rsidR="008749D0" w:rsidRPr="00DF4247" w:rsidRDefault="008749D0" w:rsidP="008749D0">
      <w:pPr>
        <w:rPr>
          <w:rFonts w:cs="Arial"/>
        </w:rPr>
      </w:pPr>
    </w:p>
    <w:p w14:paraId="439C362C" w14:textId="77777777" w:rsidR="00C064C6" w:rsidRDefault="00C064C6" w:rsidP="00C064C6">
      <w:pPr>
        <w:ind w:right="-15"/>
        <w:rPr>
          <w:rFonts w:cs="Arial"/>
        </w:rPr>
      </w:pPr>
      <w:r w:rsidRPr="00C91665">
        <w:rPr>
          <w:rFonts w:cs="Arial"/>
        </w:rPr>
        <w:t>Le candidat exposera dans son offre les démarches mises en place afin de limiter l'impact de ses prestations sur l'environnement et les actions concrètes dans le cadre des prestations objet du marché</w:t>
      </w:r>
      <w:r>
        <w:rPr>
          <w:rFonts w:cs="Arial"/>
        </w:rPr>
        <w:t xml:space="preserve"> : </w:t>
      </w:r>
    </w:p>
    <w:p w14:paraId="5AD7215B" w14:textId="77777777" w:rsidR="00C064C6" w:rsidRDefault="00C064C6" w:rsidP="00682CE3">
      <w:pPr>
        <w:pStyle w:val="Paragraphedeliste"/>
        <w:numPr>
          <w:ilvl w:val="0"/>
          <w:numId w:val="48"/>
        </w:numPr>
        <w:rPr>
          <w:ins w:id="12" w:author="Le Cocq Mathieu" w:date="2026-02-04T12:53:00Z" w16du:dateUtc="2026-02-04T11:53:00Z"/>
          <w:rFonts w:eastAsia="Arial" w:cs="Arial"/>
        </w:rPr>
      </w:pPr>
      <w:r w:rsidRPr="00682CE3">
        <w:rPr>
          <w:rFonts w:eastAsia="Arial" w:cs="Arial"/>
        </w:rPr>
        <w:t>Politique d’achat de matériel informatique et durée de vie,</w:t>
      </w:r>
    </w:p>
    <w:p w14:paraId="5D357D93" w14:textId="06BC143A" w:rsidR="00EA4EFE" w:rsidRPr="00EA4EFE" w:rsidRDefault="00EA4EFE" w:rsidP="00EA4EFE">
      <w:pPr>
        <w:pStyle w:val="Paragraphedeliste"/>
        <w:numPr>
          <w:ilvl w:val="0"/>
          <w:numId w:val="48"/>
        </w:numPr>
        <w:rPr>
          <w:rFonts w:eastAsia="Arial" w:cs="Arial"/>
        </w:rPr>
      </w:pPr>
      <w:ins w:id="13" w:author="Le Cocq Mathieu" w:date="2026-02-04T12:53:00Z" w16du:dateUtc="2026-02-04T11:53:00Z">
        <w:r w:rsidRPr="00854FD6">
          <w:rPr>
            <w:rFonts w:eastAsia="Arial" w:cs="Arial"/>
          </w:rPr>
          <w:t>Politique et moyens de stockages de données</w:t>
        </w:r>
        <w:r>
          <w:rPr>
            <w:rFonts w:eastAsia="Arial" w:cs="Arial"/>
          </w:rPr>
          <w:t xml:space="preserve"> (PUE du service d’hébergement de données le cas échéant, formations des salariés…)</w:t>
        </w:r>
      </w:ins>
      <w:ins w:id="14" w:author="Le Cocq Mathieu" w:date="2026-02-04T12:54:00Z" w16du:dateUtc="2026-02-04T11:54:00Z">
        <w:r>
          <w:rPr>
            <w:rFonts w:eastAsia="Arial" w:cs="Arial"/>
          </w:rPr>
          <w:t>,</w:t>
        </w:r>
      </w:ins>
    </w:p>
    <w:p w14:paraId="5097D82E" w14:textId="0A278511" w:rsidR="008749D0" w:rsidRPr="00682CE3" w:rsidRDefault="00C064C6" w:rsidP="00682CE3">
      <w:pPr>
        <w:pStyle w:val="Paragraphedeliste"/>
        <w:numPr>
          <w:ilvl w:val="0"/>
          <w:numId w:val="48"/>
        </w:numPr>
        <w:rPr>
          <w:rFonts w:eastAsia="Arial" w:cs="Arial"/>
        </w:rPr>
      </w:pPr>
      <w:r w:rsidRPr="00682CE3">
        <w:rPr>
          <w:rFonts w:eastAsia="Arial" w:cs="Arial"/>
        </w:rPr>
        <w:t>Actions en faveur de la réduction d’émissions carbone.</w:t>
      </w:r>
    </w:p>
    <w:p w14:paraId="3B7535F6" w14:textId="77777777" w:rsidR="00C064C6" w:rsidRPr="00DF4247" w:rsidRDefault="00C064C6" w:rsidP="00C064C6">
      <w:pPr>
        <w:rPr>
          <w:rFonts w:cs="Arial"/>
          <w:color w:val="000000"/>
        </w:rPr>
      </w:pPr>
    </w:p>
    <w:tbl>
      <w:tblPr>
        <w:tblStyle w:val="Grilledutableau"/>
        <w:tblW w:w="0" w:type="auto"/>
        <w:tblLook w:val="04A0" w:firstRow="1" w:lastRow="0" w:firstColumn="1" w:lastColumn="0" w:noHBand="0" w:noVBand="1"/>
      </w:tblPr>
      <w:tblGrid>
        <w:gridCol w:w="8921"/>
      </w:tblGrid>
      <w:tr w:rsidR="008749D0" w:rsidRPr="00DF4247" w14:paraId="2145F75D" w14:textId="77777777" w:rsidTr="003308D3">
        <w:tc>
          <w:tcPr>
            <w:tcW w:w="9210" w:type="dxa"/>
          </w:tcPr>
          <w:p w14:paraId="6C4D4F6C" w14:textId="77777777" w:rsidR="008749D0" w:rsidRPr="00DF4247" w:rsidRDefault="008749D0" w:rsidP="003308D3">
            <w:pPr>
              <w:rPr>
                <w:rFonts w:cs="Arial"/>
                <w:b/>
              </w:rPr>
            </w:pPr>
          </w:p>
          <w:p w14:paraId="6CECE5F5" w14:textId="77777777" w:rsidR="008749D0" w:rsidRPr="00DF4247" w:rsidRDefault="008749D0" w:rsidP="003308D3">
            <w:pPr>
              <w:rPr>
                <w:rFonts w:cs="Arial"/>
                <w:u w:val="single"/>
              </w:rPr>
            </w:pPr>
            <w:r w:rsidRPr="00DF4247">
              <w:rPr>
                <w:rFonts w:cs="Arial"/>
                <w:b/>
                <w:u w:val="single"/>
              </w:rPr>
              <w:t>Réponse du candidat :</w:t>
            </w:r>
          </w:p>
          <w:p w14:paraId="573ECE6E" w14:textId="77777777" w:rsidR="008749D0" w:rsidRPr="00DF4247" w:rsidRDefault="008749D0" w:rsidP="003308D3">
            <w:pPr>
              <w:rPr>
                <w:rFonts w:cs="Arial"/>
              </w:rPr>
            </w:pPr>
          </w:p>
          <w:p w14:paraId="1F82377E" w14:textId="77777777" w:rsidR="008749D0" w:rsidRPr="00DF4247" w:rsidRDefault="008749D0" w:rsidP="003308D3">
            <w:pPr>
              <w:rPr>
                <w:rFonts w:cs="Arial"/>
              </w:rPr>
            </w:pPr>
          </w:p>
          <w:p w14:paraId="619794F8" w14:textId="77777777" w:rsidR="008749D0" w:rsidRPr="00DF4247" w:rsidRDefault="008749D0" w:rsidP="003308D3">
            <w:pPr>
              <w:rPr>
                <w:rFonts w:cs="Arial"/>
              </w:rPr>
            </w:pPr>
          </w:p>
          <w:p w14:paraId="0F3AD0C7" w14:textId="77777777" w:rsidR="008749D0" w:rsidRPr="00DF4247" w:rsidRDefault="008749D0" w:rsidP="003308D3">
            <w:pPr>
              <w:rPr>
                <w:rFonts w:cs="Arial"/>
              </w:rPr>
            </w:pPr>
          </w:p>
          <w:p w14:paraId="5E681E3C" w14:textId="77777777" w:rsidR="008749D0" w:rsidRPr="00DF4247" w:rsidRDefault="008749D0" w:rsidP="003308D3">
            <w:pPr>
              <w:rPr>
                <w:rFonts w:cs="Arial"/>
              </w:rPr>
            </w:pPr>
          </w:p>
          <w:p w14:paraId="5B5CC9A0" w14:textId="77777777" w:rsidR="008749D0" w:rsidRPr="00DF4247" w:rsidRDefault="008749D0" w:rsidP="003308D3">
            <w:pPr>
              <w:rPr>
                <w:rFonts w:cs="Arial"/>
              </w:rPr>
            </w:pPr>
          </w:p>
          <w:p w14:paraId="11AFD333" w14:textId="77777777" w:rsidR="008749D0" w:rsidRPr="00DF4247" w:rsidRDefault="008749D0" w:rsidP="003308D3">
            <w:pPr>
              <w:rPr>
                <w:rFonts w:cs="Arial"/>
              </w:rPr>
            </w:pPr>
          </w:p>
        </w:tc>
      </w:tr>
    </w:tbl>
    <w:p w14:paraId="142F683B" w14:textId="77777777" w:rsidR="008749D0" w:rsidRDefault="008749D0" w:rsidP="008749D0"/>
    <w:p w14:paraId="79BE50CF" w14:textId="77777777" w:rsidR="008749D0" w:rsidRDefault="008749D0" w:rsidP="008749D0">
      <w:pPr>
        <w:spacing w:after="200" w:line="276" w:lineRule="auto"/>
      </w:pPr>
    </w:p>
    <w:p w14:paraId="152F09F1" w14:textId="77777777" w:rsidR="008749D0" w:rsidRDefault="008749D0" w:rsidP="008749D0">
      <w:pPr>
        <w:spacing w:after="200" w:line="276" w:lineRule="auto"/>
      </w:pPr>
    </w:p>
    <w:p w14:paraId="489D1607" w14:textId="77777777" w:rsidR="008749D0" w:rsidRDefault="008749D0" w:rsidP="008749D0">
      <w:pPr>
        <w:spacing w:after="200" w:line="276" w:lineRule="auto"/>
      </w:pPr>
    </w:p>
    <w:p w14:paraId="5286FBC6" w14:textId="1F75CB8D" w:rsidR="001603FC" w:rsidRPr="001603FC" w:rsidRDefault="001603FC" w:rsidP="001603FC">
      <w:pPr>
        <w:spacing w:line="240" w:lineRule="auto"/>
        <w:jc w:val="left"/>
      </w:pPr>
      <w:r>
        <w:br w:type="page"/>
      </w:r>
    </w:p>
    <w:p w14:paraId="0B85AD4E" w14:textId="77777777" w:rsidR="001603FC" w:rsidRDefault="001603FC">
      <w:pPr>
        <w:spacing w:line="240" w:lineRule="auto"/>
        <w:jc w:val="left"/>
      </w:pPr>
    </w:p>
    <w:p w14:paraId="37D5E8D7" w14:textId="77777777" w:rsidR="00514727" w:rsidRPr="003A5465" w:rsidRDefault="00514727" w:rsidP="00847556">
      <w:pPr>
        <w:pStyle w:val="Titre1"/>
        <w:rPr>
          <w:b/>
          <w:bCs w:val="0"/>
        </w:rPr>
      </w:pPr>
      <w:bookmarkStart w:id="15" w:name="_Toc42698490"/>
      <w:bookmarkStart w:id="16" w:name="_Toc219901980"/>
      <w:r w:rsidRPr="003A5465">
        <w:rPr>
          <w:b/>
          <w:bCs w:val="0"/>
        </w:rPr>
        <w:t xml:space="preserve">AUTRES </w:t>
      </w:r>
      <w:r w:rsidR="00A20EFB" w:rsidRPr="003A5465">
        <w:rPr>
          <w:b/>
          <w:bCs w:val="0"/>
        </w:rPr>
        <w:t>ELEMENTS</w:t>
      </w:r>
      <w:bookmarkEnd w:id="15"/>
      <w:bookmarkEnd w:id="16"/>
    </w:p>
    <w:p w14:paraId="2F983F9E" w14:textId="77777777" w:rsidR="00235F59" w:rsidRDefault="00235F59" w:rsidP="00537E28">
      <w:pPr>
        <w:rPr>
          <w:rFonts w:cs="Arial"/>
        </w:rPr>
      </w:pPr>
    </w:p>
    <w:p w14:paraId="1B126E90" w14:textId="2C9E3015" w:rsidR="00537E28" w:rsidRDefault="00537E28" w:rsidP="001603FC">
      <w:pPr>
        <w:rPr>
          <w:rFonts w:cs="Arial"/>
        </w:rPr>
      </w:pPr>
      <w:r w:rsidRPr="00537E28">
        <w:rPr>
          <w:rFonts w:cs="Arial"/>
        </w:rPr>
        <w:t>Le candidat peut présenter tout autre élément jugé utile à la prise en compte de son offre.</w:t>
      </w:r>
    </w:p>
    <w:p w14:paraId="64A7035E" w14:textId="77777777" w:rsidR="008749D0" w:rsidRDefault="008749D0" w:rsidP="001603FC"/>
    <w:tbl>
      <w:tblPr>
        <w:tblStyle w:val="Grilledutableau"/>
        <w:tblW w:w="0" w:type="auto"/>
        <w:tblLook w:val="04A0" w:firstRow="1" w:lastRow="0" w:firstColumn="1" w:lastColumn="0" w:noHBand="0" w:noVBand="1"/>
      </w:tblPr>
      <w:tblGrid>
        <w:gridCol w:w="8921"/>
      </w:tblGrid>
      <w:tr w:rsidR="00537E28" w14:paraId="7FC7AEC4" w14:textId="77777777" w:rsidTr="00782AB4">
        <w:tc>
          <w:tcPr>
            <w:tcW w:w="9062" w:type="dxa"/>
          </w:tcPr>
          <w:p w14:paraId="2D284176" w14:textId="77777777" w:rsidR="00537E28" w:rsidRPr="00847556" w:rsidRDefault="00537E28" w:rsidP="00782AB4">
            <w:pPr>
              <w:rPr>
                <w:rFonts w:cs="Arial"/>
                <w:u w:val="single"/>
              </w:rPr>
            </w:pPr>
            <w:r w:rsidRPr="00847556">
              <w:rPr>
                <w:rFonts w:cs="Arial"/>
                <w:b/>
                <w:u w:val="single"/>
              </w:rPr>
              <w:t>Réponse du candidat :</w:t>
            </w:r>
          </w:p>
          <w:p w14:paraId="136AFFD3" w14:textId="77777777" w:rsidR="00537E28" w:rsidRDefault="00537E28" w:rsidP="001603FC">
            <w:pPr>
              <w:ind w:left="708"/>
              <w:rPr>
                <w:rFonts w:cs="Arial"/>
                <w:b/>
              </w:rPr>
            </w:pPr>
          </w:p>
          <w:p w14:paraId="75C7F193" w14:textId="77777777" w:rsidR="001603FC" w:rsidRDefault="001603FC" w:rsidP="001603FC">
            <w:pPr>
              <w:ind w:left="708"/>
              <w:rPr>
                <w:rFonts w:cs="Arial"/>
              </w:rPr>
            </w:pPr>
          </w:p>
          <w:p w14:paraId="086402AF" w14:textId="77777777" w:rsidR="001603FC" w:rsidRDefault="001603FC" w:rsidP="001603FC">
            <w:pPr>
              <w:ind w:left="708"/>
            </w:pPr>
          </w:p>
        </w:tc>
      </w:tr>
    </w:tbl>
    <w:p w14:paraId="0446FE60" w14:textId="77777777" w:rsidR="004170BA" w:rsidRDefault="004170BA" w:rsidP="004170BA">
      <w:pPr>
        <w:pStyle w:val="Default"/>
        <w:rPr>
          <w:b/>
          <w:sz w:val="20"/>
        </w:rPr>
      </w:pPr>
    </w:p>
    <w:p w14:paraId="77D33218" w14:textId="77777777" w:rsidR="00ED0040" w:rsidRDefault="00ED0040" w:rsidP="00ED0040">
      <w:pPr>
        <w:rPr>
          <w:rFonts w:eastAsiaTheme="minorEastAsia" w:cstheme="minorBidi"/>
          <w:b/>
          <w:spacing w:val="15"/>
          <w:szCs w:val="22"/>
        </w:rPr>
      </w:pPr>
    </w:p>
    <w:p w14:paraId="7C35C95D" w14:textId="77777777" w:rsidR="00ED0040" w:rsidRDefault="00ED0040" w:rsidP="00ED0040">
      <w:pPr>
        <w:rPr>
          <w:rFonts w:eastAsiaTheme="minorEastAsia" w:cstheme="minorBidi"/>
          <w:b/>
          <w:spacing w:val="15"/>
          <w:szCs w:val="22"/>
        </w:rPr>
      </w:pPr>
    </w:p>
    <w:p w14:paraId="5AC8B971" w14:textId="77777777" w:rsidR="003F78FF" w:rsidRDefault="003F78FF" w:rsidP="00847556">
      <w:pPr>
        <w:tabs>
          <w:tab w:val="left" w:pos="3600"/>
        </w:tabs>
        <w:rPr>
          <w:rFonts w:cs="Arial"/>
        </w:rPr>
      </w:pPr>
    </w:p>
    <w:p w14:paraId="6282671B" w14:textId="77777777" w:rsidR="003F78FF" w:rsidRDefault="003F78FF" w:rsidP="00847556">
      <w:pPr>
        <w:tabs>
          <w:tab w:val="left" w:pos="3600"/>
        </w:tabs>
        <w:rPr>
          <w:rFonts w:cs="Arial"/>
        </w:rPr>
      </w:pPr>
    </w:p>
    <w:p w14:paraId="13245CA1" w14:textId="0908E931" w:rsidR="003F78FF" w:rsidRPr="003A5465" w:rsidRDefault="003F78FF" w:rsidP="003A5465">
      <w:pPr>
        <w:spacing w:line="240" w:lineRule="auto"/>
        <w:jc w:val="left"/>
        <w:rPr>
          <w:rFonts w:cs="Arial"/>
        </w:rPr>
      </w:pPr>
    </w:p>
    <w:sectPr w:rsidR="003F78FF" w:rsidRPr="003A5465" w:rsidSect="004051E5">
      <w:footerReference w:type="even" r:id="rId8"/>
      <w:footerReference w:type="default" r:id="rId9"/>
      <w:pgSz w:w="11906" w:h="16838"/>
      <w:pgMar w:top="899" w:right="1558"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05B385" w14:textId="77777777" w:rsidR="00F7471A" w:rsidRDefault="00F7471A">
      <w:r>
        <w:separator/>
      </w:r>
    </w:p>
  </w:endnote>
  <w:endnote w:type="continuationSeparator" w:id="0">
    <w:p w14:paraId="7FAA30E4" w14:textId="77777777" w:rsidR="00F7471A" w:rsidRDefault="00F747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imbusSansL-Regu">
    <w:altName w:val="Cambria"/>
    <w:panose1 w:val="00000000000000000000"/>
    <w:charset w:val="00"/>
    <w:family w:val="auto"/>
    <w:notTrueType/>
    <w:pitch w:val="default"/>
    <w:sig w:usb0="00000003" w:usb1="00000000" w:usb2="00000000" w:usb3="00000000" w:csb0="00000001" w:csb1="00000000"/>
  </w:font>
  <w:font w:name="Arial Gras">
    <w:altName w:val="Arial"/>
    <w:panose1 w:val="020B07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8F6EB" w14:textId="77777777" w:rsidR="00E91347" w:rsidRDefault="00E91347" w:rsidP="0098490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8E57FB1" w14:textId="77777777" w:rsidR="00E91347" w:rsidRDefault="00E91347" w:rsidP="00E41D7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0BC5E" w14:textId="460C6A0F" w:rsidR="003F407D" w:rsidRPr="004051E5" w:rsidRDefault="00847556" w:rsidP="004051E5">
    <w:pPr>
      <w:pStyle w:val="Pieddepage"/>
      <w:tabs>
        <w:tab w:val="clear" w:pos="9072"/>
        <w:tab w:val="right" w:pos="8931"/>
      </w:tabs>
      <w:rPr>
        <w:rFonts w:asciiTheme="minorHAnsi" w:hAnsiTheme="minorHAnsi"/>
        <w:b/>
        <w:sz w:val="18"/>
        <w:szCs w:val="18"/>
      </w:rPr>
    </w:pPr>
    <w:r>
      <w:rPr>
        <w:rFonts w:asciiTheme="minorHAnsi" w:hAnsiTheme="minorHAnsi"/>
        <w:b/>
        <w:sz w:val="18"/>
        <w:szCs w:val="18"/>
        <w:shd w:val="clear" w:color="auto" w:fill="E6E6E6"/>
      </w:rPr>
      <w:t>Procédure</w:t>
    </w:r>
    <w:r w:rsidR="00C94DC2">
      <w:rPr>
        <w:rFonts w:asciiTheme="minorHAnsi" w:hAnsiTheme="minorHAnsi"/>
        <w:b/>
        <w:sz w:val="18"/>
        <w:szCs w:val="18"/>
        <w:shd w:val="clear" w:color="auto" w:fill="E6E6E6"/>
      </w:rPr>
      <w:t xml:space="preserve"> n°</w:t>
    </w:r>
    <w:r w:rsidR="00034372" w:rsidRPr="004051E5">
      <w:rPr>
        <w:rFonts w:asciiTheme="minorHAnsi" w:hAnsiTheme="minorHAnsi"/>
        <w:b/>
        <w:sz w:val="18"/>
        <w:szCs w:val="18"/>
        <w:shd w:val="clear" w:color="auto" w:fill="E6E6E6"/>
      </w:rPr>
      <w:t>20</w:t>
    </w:r>
    <w:r>
      <w:rPr>
        <w:rFonts w:asciiTheme="minorHAnsi" w:hAnsiTheme="minorHAnsi"/>
        <w:b/>
        <w:sz w:val="18"/>
        <w:szCs w:val="18"/>
        <w:shd w:val="clear" w:color="auto" w:fill="E6E6E6"/>
      </w:rPr>
      <w:t>2</w:t>
    </w:r>
    <w:r w:rsidR="001603FC">
      <w:rPr>
        <w:rFonts w:asciiTheme="minorHAnsi" w:hAnsiTheme="minorHAnsi"/>
        <w:b/>
        <w:sz w:val="18"/>
        <w:szCs w:val="18"/>
        <w:shd w:val="clear" w:color="auto" w:fill="E6E6E6"/>
      </w:rPr>
      <w:t>6002</w:t>
    </w:r>
    <w:r>
      <w:rPr>
        <w:rFonts w:asciiTheme="minorHAnsi" w:hAnsiTheme="minorHAnsi"/>
        <w:b/>
        <w:sz w:val="18"/>
        <w:szCs w:val="18"/>
        <w:shd w:val="clear" w:color="auto" w:fill="E6E6E6"/>
      </w:rPr>
      <w:t xml:space="preserve"> </w:t>
    </w:r>
    <w:r w:rsidR="003F407D" w:rsidRPr="004051E5">
      <w:rPr>
        <w:rFonts w:asciiTheme="minorHAnsi" w:hAnsiTheme="minorHAnsi"/>
        <w:b/>
        <w:sz w:val="18"/>
        <w:szCs w:val="18"/>
        <w:shd w:val="clear" w:color="auto" w:fill="E6E6E6"/>
      </w:rPr>
      <w:t>-</w:t>
    </w:r>
    <w:r>
      <w:rPr>
        <w:rFonts w:asciiTheme="minorHAnsi" w:hAnsiTheme="minorHAnsi"/>
        <w:b/>
        <w:sz w:val="18"/>
        <w:szCs w:val="18"/>
        <w:shd w:val="clear" w:color="auto" w:fill="E6E6E6"/>
      </w:rPr>
      <w:t xml:space="preserve"> </w:t>
    </w:r>
    <w:r w:rsidR="003F407D" w:rsidRPr="004051E5">
      <w:rPr>
        <w:rFonts w:asciiTheme="minorHAnsi" w:hAnsiTheme="minorHAnsi"/>
        <w:b/>
        <w:sz w:val="18"/>
        <w:szCs w:val="18"/>
        <w:shd w:val="clear" w:color="auto" w:fill="E6E6E6"/>
      </w:rPr>
      <w:t>RC-</w:t>
    </w:r>
    <w:r w:rsidR="00C94DC2">
      <w:rPr>
        <w:rFonts w:asciiTheme="minorHAnsi" w:hAnsiTheme="minorHAnsi"/>
        <w:b/>
        <w:sz w:val="18"/>
        <w:szCs w:val="18"/>
        <w:shd w:val="clear" w:color="auto" w:fill="E6E6E6"/>
      </w:rPr>
      <w:t>Annexe</w:t>
    </w:r>
    <w:r w:rsidR="0044131E">
      <w:rPr>
        <w:rFonts w:asciiTheme="minorHAnsi" w:hAnsiTheme="minorHAnsi"/>
        <w:b/>
        <w:sz w:val="18"/>
        <w:szCs w:val="18"/>
        <w:shd w:val="clear" w:color="auto" w:fill="E6E6E6"/>
      </w:rPr>
      <w:t xml:space="preserve"> </w:t>
    </w:r>
    <w:r w:rsidR="00682CE3">
      <w:rPr>
        <w:rFonts w:asciiTheme="minorHAnsi" w:hAnsiTheme="minorHAnsi"/>
        <w:b/>
        <w:sz w:val="18"/>
        <w:szCs w:val="18"/>
        <w:shd w:val="clear" w:color="auto" w:fill="E6E6E6"/>
      </w:rPr>
      <w:t>5</w:t>
    </w:r>
    <w:r w:rsidR="00C94DC2">
      <w:rPr>
        <w:rFonts w:asciiTheme="minorHAnsi" w:hAnsiTheme="minorHAnsi"/>
        <w:b/>
        <w:sz w:val="18"/>
        <w:szCs w:val="18"/>
        <w:shd w:val="clear" w:color="auto" w:fill="E6E6E6"/>
      </w:rPr>
      <w:t xml:space="preserve"> </w:t>
    </w:r>
    <w:r w:rsidR="003F407D" w:rsidRPr="004051E5">
      <w:rPr>
        <w:rFonts w:asciiTheme="minorHAnsi" w:hAnsiTheme="minorHAnsi"/>
        <w:b/>
        <w:sz w:val="18"/>
        <w:szCs w:val="18"/>
        <w:shd w:val="clear" w:color="auto" w:fill="E6E6E6"/>
      </w:rPr>
      <w:t>CMT</w:t>
    </w:r>
    <w:r w:rsidR="003F407D" w:rsidRPr="00B319D1">
      <w:rPr>
        <w:b/>
        <w:sz w:val="18"/>
        <w:szCs w:val="18"/>
        <w:shd w:val="clear" w:color="auto" w:fill="E6E6E6"/>
      </w:rPr>
      <w:tab/>
    </w:r>
    <w:r w:rsidR="003F407D" w:rsidRPr="0015501F">
      <w:rPr>
        <w:b/>
        <w:sz w:val="16"/>
        <w:szCs w:val="16"/>
        <w:shd w:val="clear" w:color="auto" w:fill="E6E6E6"/>
      </w:rPr>
      <w:tab/>
    </w:r>
    <w:r w:rsidR="003F407D" w:rsidRPr="004051E5">
      <w:rPr>
        <w:rFonts w:asciiTheme="minorHAnsi" w:hAnsiTheme="minorHAnsi"/>
        <w:b/>
        <w:sz w:val="16"/>
        <w:szCs w:val="16"/>
        <w:shd w:val="clear" w:color="auto" w:fill="E6E6E6"/>
      </w:rPr>
      <w:t xml:space="preserve">Page </w:t>
    </w:r>
    <w:r w:rsidR="003F407D" w:rsidRPr="004051E5">
      <w:rPr>
        <w:rStyle w:val="Numrodepage"/>
        <w:rFonts w:asciiTheme="minorHAnsi" w:hAnsiTheme="minorHAnsi"/>
        <w:b/>
        <w:sz w:val="16"/>
        <w:szCs w:val="16"/>
        <w:shd w:val="clear" w:color="auto" w:fill="E6E6E6"/>
      </w:rPr>
      <w:fldChar w:fldCharType="begin"/>
    </w:r>
    <w:r w:rsidR="003F407D" w:rsidRPr="004051E5">
      <w:rPr>
        <w:rStyle w:val="Numrodepage"/>
        <w:rFonts w:asciiTheme="minorHAnsi" w:hAnsiTheme="minorHAnsi"/>
        <w:b/>
        <w:sz w:val="16"/>
        <w:szCs w:val="16"/>
        <w:shd w:val="clear" w:color="auto" w:fill="E6E6E6"/>
      </w:rPr>
      <w:instrText xml:space="preserve"> PAGE </w:instrText>
    </w:r>
    <w:r w:rsidR="003F407D" w:rsidRPr="004051E5">
      <w:rPr>
        <w:rStyle w:val="Numrodepage"/>
        <w:rFonts w:asciiTheme="minorHAnsi" w:hAnsiTheme="minorHAnsi"/>
        <w:b/>
        <w:sz w:val="16"/>
        <w:szCs w:val="16"/>
        <w:shd w:val="clear" w:color="auto" w:fill="E6E6E6"/>
      </w:rPr>
      <w:fldChar w:fldCharType="separate"/>
    </w:r>
    <w:r w:rsidR="00A7771B">
      <w:rPr>
        <w:rStyle w:val="Numrodepage"/>
        <w:rFonts w:asciiTheme="minorHAnsi" w:hAnsiTheme="minorHAnsi"/>
        <w:b/>
        <w:noProof/>
        <w:sz w:val="16"/>
        <w:szCs w:val="16"/>
        <w:shd w:val="clear" w:color="auto" w:fill="E6E6E6"/>
      </w:rPr>
      <w:t>4</w:t>
    </w:r>
    <w:r w:rsidR="003F407D" w:rsidRPr="004051E5">
      <w:rPr>
        <w:rStyle w:val="Numrodepage"/>
        <w:rFonts w:asciiTheme="minorHAnsi" w:hAnsiTheme="minorHAnsi"/>
        <w:b/>
        <w:sz w:val="16"/>
        <w:szCs w:val="16"/>
        <w:shd w:val="clear" w:color="auto" w:fill="E6E6E6"/>
      </w:rPr>
      <w:fldChar w:fldCharType="end"/>
    </w:r>
    <w:r w:rsidR="003F407D" w:rsidRPr="004051E5">
      <w:rPr>
        <w:rStyle w:val="Numrodepage"/>
        <w:rFonts w:asciiTheme="minorHAnsi" w:hAnsiTheme="minorHAnsi"/>
        <w:b/>
        <w:sz w:val="16"/>
        <w:szCs w:val="16"/>
        <w:shd w:val="clear" w:color="auto" w:fill="E6E6E6"/>
      </w:rPr>
      <w:t>/</w:t>
    </w:r>
    <w:r w:rsidR="003F407D" w:rsidRPr="004051E5">
      <w:rPr>
        <w:rStyle w:val="Numrodepage"/>
        <w:rFonts w:asciiTheme="minorHAnsi" w:hAnsiTheme="minorHAnsi"/>
        <w:b/>
        <w:sz w:val="16"/>
        <w:szCs w:val="16"/>
        <w:shd w:val="clear" w:color="auto" w:fill="E6E6E6"/>
      </w:rPr>
      <w:fldChar w:fldCharType="begin"/>
    </w:r>
    <w:r w:rsidR="003F407D" w:rsidRPr="004051E5">
      <w:rPr>
        <w:rStyle w:val="Numrodepage"/>
        <w:rFonts w:asciiTheme="minorHAnsi" w:hAnsiTheme="minorHAnsi"/>
        <w:b/>
        <w:sz w:val="16"/>
        <w:szCs w:val="16"/>
        <w:shd w:val="clear" w:color="auto" w:fill="E6E6E6"/>
      </w:rPr>
      <w:instrText xml:space="preserve"> NUMPAGES </w:instrText>
    </w:r>
    <w:r w:rsidR="003F407D" w:rsidRPr="004051E5">
      <w:rPr>
        <w:rStyle w:val="Numrodepage"/>
        <w:rFonts w:asciiTheme="minorHAnsi" w:hAnsiTheme="minorHAnsi"/>
        <w:b/>
        <w:sz w:val="16"/>
        <w:szCs w:val="16"/>
        <w:shd w:val="clear" w:color="auto" w:fill="E6E6E6"/>
      </w:rPr>
      <w:fldChar w:fldCharType="separate"/>
    </w:r>
    <w:r w:rsidR="00A7771B">
      <w:rPr>
        <w:rStyle w:val="Numrodepage"/>
        <w:rFonts w:asciiTheme="minorHAnsi" w:hAnsiTheme="minorHAnsi"/>
        <w:b/>
        <w:noProof/>
        <w:sz w:val="16"/>
        <w:szCs w:val="16"/>
        <w:shd w:val="clear" w:color="auto" w:fill="E6E6E6"/>
      </w:rPr>
      <w:t>6</w:t>
    </w:r>
    <w:r w:rsidR="003F407D" w:rsidRPr="004051E5">
      <w:rPr>
        <w:rStyle w:val="Numrodepage"/>
        <w:rFonts w:asciiTheme="minorHAnsi" w:hAnsiTheme="minorHAnsi"/>
        <w:b/>
        <w:sz w:val="16"/>
        <w:szCs w:val="16"/>
        <w:shd w:val="clear" w:color="auto" w:fill="E6E6E6"/>
      </w:rPr>
      <w:fldChar w:fldCharType="end"/>
    </w:r>
  </w:p>
  <w:p w14:paraId="78A74400" w14:textId="77777777" w:rsidR="00E91347" w:rsidRPr="004051E5" w:rsidRDefault="00E91347" w:rsidP="00E41D7F">
    <w:pPr>
      <w:pStyle w:val="Pieddepage"/>
      <w:ind w:right="360"/>
      <w:rPr>
        <w:rFonts w:asciiTheme="minorHAnsi" w:hAnsi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1F9459" w14:textId="77777777" w:rsidR="00F7471A" w:rsidRDefault="00F7471A">
      <w:r>
        <w:separator/>
      </w:r>
    </w:p>
  </w:footnote>
  <w:footnote w:type="continuationSeparator" w:id="0">
    <w:p w14:paraId="5529FB3D" w14:textId="77777777" w:rsidR="00F7471A" w:rsidRDefault="00F747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52DEF"/>
    <w:multiLevelType w:val="hybridMultilevel"/>
    <w:tmpl w:val="E4A4195A"/>
    <w:lvl w:ilvl="0" w:tplc="8F5C1E58">
      <w:start w:val="1"/>
      <w:numFmt w:val="bullet"/>
      <w:lvlText w:val=""/>
      <w:lvlJc w:val="left"/>
      <w:pPr>
        <w:tabs>
          <w:tab w:val="num" w:pos="720"/>
        </w:tabs>
        <w:ind w:left="720" w:hanging="360"/>
      </w:pPr>
      <w:rPr>
        <w:rFonts w:ascii="Wingdings 3" w:hAnsi="Wingdings 3" w:hint="default"/>
        <w:color w:val="C0C0C0"/>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B05DDD"/>
    <w:multiLevelType w:val="multilevel"/>
    <w:tmpl w:val="9530C5C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B375C63"/>
    <w:multiLevelType w:val="hybridMultilevel"/>
    <w:tmpl w:val="8B049B24"/>
    <w:lvl w:ilvl="0" w:tplc="6F06C36C">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0C5B3835"/>
    <w:multiLevelType w:val="hybridMultilevel"/>
    <w:tmpl w:val="F37EBD2C"/>
    <w:lvl w:ilvl="0" w:tplc="7E5AA17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CB93D2B"/>
    <w:multiLevelType w:val="hybridMultilevel"/>
    <w:tmpl w:val="8398D740"/>
    <w:lvl w:ilvl="0" w:tplc="641A9A5E">
      <w:numFmt w:val="bullet"/>
      <w:lvlText w:val="•"/>
      <w:lvlJc w:val="left"/>
      <w:pPr>
        <w:ind w:left="1065" w:hanging="705"/>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3C2E03"/>
    <w:multiLevelType w:val="hybridMultilevel"/>
    <w:tmpl w:val="DE8C42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77C134D"/>
    <w:multiLevelType w:val="hybridMultilevel"/>
    <w:tmpl w:val="6E7AAA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7EA1D71"/>
    <w:multiLevelType w:val="hybridMultilevel"/>
    <w:tmpl w:val="6A768D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BB80833"/>
    <w:multiLevelType w:val="hybridMultilevel"/>
    <w:tmpl w:val="F426DFCC"/>
    <w:lvl w:ilvl="0" w:tplc="2D4C4C62">
      <w:start w:val="1"/>
      <w:numFmt w:val="upperLetter"/>
      <w:lvlText w:val="%1."/>
      <w:lvlJc w:val="left"/>
      <w:pPr>
        <w:ind w:left="360" w:hanging="360"/>
      </w:pPr>
      <w:rPr>
        <w:b/>
        <w:sz w:val="28"/>
        <w:szCs w:val="28"/>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15:restartNumberingAfterBreak="0">
    <w:nsid w:val="1F442FCE"/>
    <w:multiLevelType w:val="hybridMultilevel"/>
    <w:tmpl w:val="ED849B2C"/>
    <w:lvl w:ilvl="0" w:tplc="62B4EC4C">
      <w:start w:val="1"/>
      <w:numFmt w:val="decimal"/>
      <w:lvlText w:val="%1)"/>
      <w:lvlJc w:val="left"/>
      <w:pPr>
        <w:ind w:left="720" w:hanging="360"/>
      </w:pPr>
      <w:rPr>
        <w:rFonts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2D50BB1"/>
    <w:multiLevelType w:val="hybridMultilevel"/>
    <w:tmpl w:val="884EACB6"/>
    <w:lvl w:ilvl="0" w:tplc="FFFFFFFF">
      <w:start w:val="1"/>
      <w:numFmt w:val="bullet"/>
      <w:lvlText w:val=""/>
      <w:lvlJc w:val="left"/>
      <w:pPr>
        <w:tabs>
          <w:tab w:val="num" w:pos="357"/>
        </w:tabs>
        <w:ind w:left="357"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5E6F9A"/>
    <w:multiLevelType w:val="multilevel"/>
    <w:tmpl w:val="5C662C30"/>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2" w15:restartNumberingAfterBreak="0">
    <w:nsid w:val="27B33DA0"/>
    <w:multiLevelType w:val="hybridMultilevel"/>
    <w:tmpl w:val="8402D214"/>
    <w:lvl w:ilvl="0" w:tplc="EE388AE2">
      <w:start w:val="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89E5E8F"/>
    <w:multiLevelType w:val="hybridMultilevel"/>
    <w:tmpl w:val="90CED64A"/>
    <w:lvl w:ilvl="0" w:tplc="2E049BC6">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2122CF3"/>
    <w:multiLevelType w:val="multilevel"/>
    <w:tmpl w:val="2E6A0EBC"/>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79621ED"/>
    <w:multiLevelType w:val="hybridMultilevel"/>
    <w:tmpl w:val="53FC4BAC"/>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4B0F3356"/>
    <w:multiLevelType w:val="singleLevel"/>
    <w:tmpl w:val="040C0001"/>
    <w:lvl w:ilvl="0">
      <w:start w:val="1"/>
      <w:numFmt w:val="bullet"/>
      <w:lvlText w:val="●"/>
      <w:lvlJc w:val="left"/>
      <w:pPr>
        <w:tabs>
          <w:tab w:val="num" w:pos="360"/>
        </w:tabs>
        <w:ind w:left="360" w:hanging="360"/>
      </w:pPr>
      <w:rPr>
        <w:rFonts w:ascii="Arial" w:hAnsi="Arial" w:hint="default"/>
        <w:color w:val="000000"/>
        <w:sz w:val="22"/>
      </w:rPr>
    </w:lvl>
  </w:abstractNum>
  <w:abstractNum w:abstractNumId="17" w15:restartNumberingAfterBreak="0">
    <w:nsid w:val="4C5F134A"/>
    <w:multiLevelType w:val="hybridMultilevel"/>
    <w:tmpl w:val="5ACA8656"/>
    <w:lvl w:ilvl="0" w:tplc="F65238B8">
      <w:start w:val="1"/>
      <w:numFmt w:val="decimal"/>
      <w:lvlText w:val="%1."/>
      <w:lvlJc w:val="left"/>
      <w:pPr>
        <w:ind w:left="720" w:hanging="360"/>
      </w:pPr>
      <w:rPr>
        <w:rFonts w:ascii="Arial" w:hAnsi="Arial" w:cs="Arial" w:hint="default"/>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DD65CA4"/>
    <w:multiLevelType w:val="hybridMultilevel"/>
    <w:tmpl w:val="7B1C4970"/>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E376005"/>
    <w:multiLevelType w:val="hybridMultilevel"/>
    <w:tmpl w:val="F5F8CFB6"/>
    <w:lvl w:ilvl="0" w:tplc="040C0003">
      <w:start w:val="1"/>
      <w:numFmt w:val="bullet"/>
      <w:lvlText w:val="o"/>
      <w:lvlJc w:val="left"/>
      <w:pPr>
        <w:tabs>
          <w:tab w:val="num" w:pos="360"/>
        </w:tabs>
        <w:ind w:left="360" w:hanging="360"/>
      </w:pPr>
      <w:rPr>
        <w:rFonts w:ascii="Courier New" w:hAnsi="Courier New" w:cs="Courier New"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1590C7F"/>
    <w:multiLevelType w:val="hybridMultilevel"/>
    <w:tmpl w:val="4C606D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1D51681"/>
    <w:multiLevelType w:val="hybridMultilevel"/>
    <w:tmpl w:val="52C6FD20"/>
    <w:lvl w:ilvl="0" w:tplc="B10A781C">
      <w:numFmt w:val="bullet"/>
      <w:lvlText w:val="-"/>
      <w:lvlJc w:val="left"/>
      <w:pPr>
        <w:tabs>
          <w:tab w:val="num" w:pos="780"/>
        </w:tabs>
        <w:ind w:left="780" w:hanging="360"/>
      </w:pPr>
      <w:rPr>
        <w:rFonts w:ascii="NimbusSansL-Regu" w:eastAsia="Times New Roman" w:hAnsi="NimbusSansL-Regu" w:cs="NimbusSansL-Regu"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start w:val="1"/>
      <w:numFmt w:val="bullet"/>
      <w:lvlText w:val="o"/>
      <w:lvlJc w:val="left"/>
      <w:pPr>
        <w:tabs>
          <w:tab w:val="num" w:pos="3660"/>
        </w:tabs>
        <w:ind w:left="3660" w:hanging="360"/>
      </w:pPr>
      <w:rPr>
        <w:rFonts w:ascii="Courier New" w:hAnsi="Courier New" w:cs="Courier New" w:hint="default"/>
      </w:rPr>
    </w:lvl>
    <w:lvl w:ilvl="5" w:tplc="040C0005">
      <w:start w:val="1"/>
      <w:numFmt w:val="decimal"/>
      <w:lvlText w:val="%6."/>
      <w:lvlJc w:val="left"/>
      <w:pPr>
        <w:tabs>
          <w:tab w:val="num" w:pos="4680"/>
        </w:tabs>
        <w:ind w:left="4680" w:hanging="360"/>
      </w:pPr>
    </w:lvl>
    <w:lvl w:ilvl="6" w:tplc="040C0001">
      <w:start w:val="1"/>
      <w:numFmt w:val="decimal"/>
      <w:lvlText w:val="%7."/>
      <w:lvlJc w:val="left"/>
      <w:pPr>
        <w:tabs>
          <w:tab w:val="num" w:pos="5400"/>
        </w:tabs>
        <w:ind w:left="5400" w:hanging="360"/>
      </w:pPr>
    </w:lvl>
    <w:lvl w:ilvl="7" w:tplc="040C0003">
      <w:start w:val="1"/>
      <w:numFmt w:val="decimal"/>
      <w:lvlText w:val="%8."/>
      <w:lvlJc w:val="left"/>
      <w:pPr>
        <w:tabs>
          <w:tab w:val="num" w:pos="6120"/>
        </w:tabs>
        <w:ind w:left="6120" w:hanging="360"/>
      </w:pPr>
    </w:lvl>
    <w:lvl w:ilvl="8" w:tplc="040C0005">
      <w:start w:val="1"/>
      <w:numFmt w:val="decimal"/>
      <w:lvlText w:val="%9."/>
      <w:lvlJc w:val="left"/>
      <w:pPr>
        <w:tabs>
          <w:tab w:val="num" w:pos="6840"/>
        </w:tabs>
        <w:ind w:left="6840" w:hanging="360"/>
      </w:pPr>
    </w:lvl>
  </w:abstractNum>
  <w:abstractNum w:abstractNumId="22" w15:restartNumberingAfterBreak="0">
    <w:nsid w:val="54323C6B"/>
    <w:multiLevelType w:val="hybridMultilevel"/>
    <w:tmpl w:val="3134F6CC"/>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5AF5480"/>
    <w:multiLevelType w:val="hybridMultilevel"/>
    <w:tmpl w:val="EF12183A"/>
    <w:lvl w:ilvl="0" w:tplc="040C0003">
      <w:start w:val="1"/>
      <w:numFmt w:val="bullet"/>
      <w:lvlText w:val="o"/>
      <w:lvlJc w:val="left"/>
      <w:pPr>
        <w:ind w:left="720" w:hanging="360"/>
      </w:pPr>
      <w:rPr>
        <w:rFonts w:ascii="Courier New" w:hAnsi="Courier New" w:cs="Courier New" w:hint="default"/>
      </w:rPr>
    </w:lvl>
    <w:lvl w:ilvl="1" w:tplc="040C000B">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63B4F49"/>
    <w:multiLevelType w:val="hybridMultilevel"/>
    <w:tmpl w:val="2B3AC296"/>
    <w:lvl w:ilvl="0" w:tplc="F1F27516">
      <w:start w:val="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C7D7952"/>
    <w:multiLevelType w:val="hybridMultilevel"/>
    <w:tmpl w:val="2F74E5EE"/>
    <w:lvl w:ilvl="0" w:tplc="6A84D1D4">
      <w:start w:val="1"/>
      <w:numFmt w:val="bullet"/>
      <w:lvlText w:val="-"/>
      <w:lvlJc w:val="left"/>
      <w:pPr>
        <w:ind w:left="720" w:hanging="360"/>
      </w:pPr>
      <w:rPr>
        <w:rFonts w:ascii="Arial" w:eastAsia="Times New Roman" w:hAnsi="Arial" w:cs="Arial" w:hint="default"/>
        <w:b/>
        <w: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DF71DA6"/>
    <w:multiLevelType w:val="hybridMultilevel"/>
    <w:tmpl w:val="536A92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DFF5B17"/>
    <w:multiLevelType w:val="hybridMultilevel"/>
    <w:tmpl w:val="82DCCE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0FF5D81"/>
    <w:multiLevelType w:val="hybridMultilevel"/>
    <w:tmpl w:val="C67E593A"/>
    <w:lvl w:ilvl="0" w:tplc="FBE41A9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5495DFB"/>
    <w:multiLevelType w:val="multilevel"/>
    <w:tmpl w:val="8744E01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5997C5C"/>
    <w:multiLevelType w:val="hybridMultilevel"/>
    <w:tmpl w:val="E0C44C6A"/>
    <w:lvl w:ilvl="0" w:tplc="9446E19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0B72DA"/>
    <w:multiLevelType w:val="hybridMultilevel"/>
    <w:tmpl w:val="E534775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2" w15:restartNumberingAfterBreak="0">
    <w:nsid w:val="67062331"/>
    <w:multiLevelType w:val="hybridMultilevel"/>
    <w:tmpl w:val="8B5023EA"/>
    <w:lvl w:ilvl="0" w:tplc="040C0003">
      <w:start w:val="1"/>
      <w:numFmt w:val="bullet"/>
      <w:lvlText w:val="o"/>
      <w:lvlJc w:val="left"/>
      <w:pPr>
        <w:ind w:left="720" w:hanging="360"/>
      </w:pPr>
      <w:rPr>
        <w:rFonts w:ascii="Courier New" w:hAnsi="Courier New" w:cs="Courier New" w:hint="default"/>
      </w:rPr>
    </w:lvl>
    <w:lvl w:ilvl="1" w:tplc="040C000D">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8F71B35"/>
    <w:multiLevelType w:val="multilevel"/>
    <w:tmpl w:val="99C800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F0602F6"/>
    <w:multiLevelType w:val="hybridMultilevel"/>
    <w:tmpl w:val="A0B60A3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F346964"/>
    <w:multiLevelType w:val="hybridMultilevel"/>
    <w:tmpl w:val="AE0A3D0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6" w15:restartNumberingAfterBreak="0">
    <w:nsid w:val="73FB33B0"/>
    <w:multiLevelType w:val="hybridMultilevel"/>
    <w:tmpl w:val="D862E468"/>
    <w:lvl w:ilvl="0" w:tplc="5986EE3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91E4819"/>
    <w:multiLevelType w:val="hybridMultilevel"/>
    <w:tmpl w:val="10DC2220"/>
    <w:lvl w:ilvl="0" w:tplc="2E8280D6">
      <w:numFmt w:val="bullet"/>
      <w:lvlText w:val="-"/>
      <w:lvlJc w:val="left"/>
      <w:pPr>
        <w:ind w:left="720" w:hanging="360"/>
      </w:pPr>
      <w:rPr>
        <w:rFonts w:ascii="Arial" w:eastAsia="Arial"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A2949CB"/>
    <w:multiLevelType w:val="hybridMultilevel"/>
    <w:tmpl w:val="12884A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D323166"/>
    <w:multiLevelType w:val="multilevel"/>
    <w:tmpl w:val="94085CB6"/>
    <w:lvl w:ilvl="0">
      <w:start w:val="1"/>
      <w:numFmt w:val="decimal"/>
      <w:lvlText w:val="%1."/>
      <w:lvlJc w:val="left"/>
      <w:pPr>
        <w:ind w:left="720" w:hanging="360"/>
      </w:pPr>
      <w:rPr>
        <w:rFonts w:cs="Aria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0" w15:restartNumberingAfterBreak="0">
    <w:nsid w:val="7E862CAE"/>
    <w:multiLevelType w:val="hybridMultilevel"/>
    <w:tmpl w:val="8FFE9EFA"/>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65558072">
    <w:abstractNumId w:val="21"/>
  </w:num>
  <w:num w:numId="2" w16cid:durableId="1335961769">
    <w:abstractNumId w:val="21"/>
  </w:num>
  <w:num w:numId="3" w16cid:durableId="193345914">
    <w:abstractNumId w:val="19"/>
  </w:num>
  <w:num w:numId="4" w16cid:durableId="480194967">
    <w:abstractNumId w:val="40"/>
  </w:num>
  <w:num w:numId="5" w16cid:durableId="1661234110">
    <w:abstractNumId w:val="22"/>
  </w:num>
  <w:num w:numId="6" w16cid:durableId="415135513">
    <w:abstractNumId w:val="10"/>
  </w:num>
  <w:num w:numId="7" w16cid:durableId="1085610481">
    <w:abstractNumId w:val="18"/>
  </w:num>
  <w:num w:numId="8" w16cid:durableId="157111584">
    <w:abstractNumId w:val="23"/>
  </w:num>
  <w:num w:numId="9" w16cid:durableId="1413087748">
    <w:abstractNumId w:val="6"/>
  </w:num>
  <w:num w:numId="10" w16cid:durableId="1750812122">
    <w:abstractNumId w:val="30"/>
  </w:num>
  <w:num w:numId="11" w16cid:durableId="641740678">
    <w:abstractNumId w:val="15"/>
  </w:num>
  <w:num w:numId="12" w16cid:durableId="1084761914">
    <w:abstractNumId w:val="38"/>
  </w:num>
  <w:num w:numId="13" w16cid:durableId="1800830845">
    <w:abstractNumId w:val="28"/>
  </w:num>
  <w:num w:numId="14" w16cid:durableId="1071270779">
    <w:abstractNumId w:val="16"/>
  </w:num>
  <w:num w:numId="15" w16cid:durableId="70779973">
    <w:abstractNumId w:val="0"/>
  </w:num>
  <w:num w:numId="16" w16cid:durableId="737480038">
    <w:abstractNumId w:val="8"/>
  </w:num>
  <w:num w:numId="17" w16cid:durableId="1715233310">
    <w:abstractNumId w:val="17"/>
  </w:num>
  <w:num w:numId="18" w16cid:durableId="443310124">
    <w:abstractNumId w:val="32"/>
  </w:num>
  <w:num w:numId="19" w16cid:durableId="555821608">
    <w:abstractNumId w:val="25"/>
  </w:num>
  <w:num w:numId="20" w16cid:durableId="1153642745">
    <w:abstractNumId w:val="7"/>
  </w:num>
  <w:num w:numId="21" w16cid:durableId="2027364943">
    <w:abstractNumId w:val="31"/>
  </w:num>
  <w:num w:numId="22" w16cid:durableId="1395395077">
    <w:abstractNumId w:val="5"/>
  </w:num>
  <w:num w:numId="23" w16cid:durableId="1666318603">
    <w:abstractNumId w:val="27"/>
  </w:num>
  <w:num w:numId="24" w16cid:durableId="1126654726">
    <w:abstractNumId w:val="35"/>
  </w:num>
  <w:num w:numId="25" w16cid:durableId="1913194495">
    <w:abstractNumId w:val="2"/>
  </w:num>
  <w:num w:numId="26" w16cid:durableId="854923528">
    <w:abstractNumId w:val="9"/>
  </w:num>
  <w:num w:numId="27" w16cid:durableId="2062166251">
    <w:abstractNumId w:val="39"/>
  </w:num>
  <w:num w:numId="28" w16cid:durableId="1609005481">
    <w:abstractNumId w:val="12"/>
  </w:num>
  <w:num w:numId="29" w16cid:durableId="1207061017">
    <w:abstractNumId w:val="36"/>
  </w:num>
  <w:num w:numId="30" w16cid:durableId="302469237">
    <w:abstractNumId w:val="24"/>
  </w:num>
  <w:num w:numId="31" w16cid:durableId="549540210">
    <w:abstractNumId w:val="33"/>
  </w:num>
  <w:num w:numId="32" w16cid:durableId="545916566">
    <w:abstractNumId w:val="13"/>
  </w:num>
  <w:num w:numId="33" w16cid:durableId="85271002">
    <w:abstractNumId w:val="1"/>
  </w:num>
  <w:num w:numId="34" w16cid:durableId="479468708">
    <w:abstractNumId w:val="11"/>
  </w:num>
  <w:num w:numId="35" w16cid:durableId="9371059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68993075">
    <w:abstractNumId w:val="11"/>
  </w:num>
  <w:num w:numId="37" w16cid:durableId="50422156">
    <w:abstractNumId w:val="11"/>
  </w:num>
  <w:num w:numId="38" w16cid:durableId="1942225414">
    <w:abstractNumId w:val="11"/>
  </w:num>
  <w:num w:numId="39" w16cid:durableId="1043093130">
    <w:abstractNumId w:val="11"/>
  </w:num>
  <w:num w:numId="40" w16cid:durableId="483742952">
    <w:abstractNumId w:val="11"/>
  </w:num>
  <w:num w:numId="41" w16cid:durableId="1839080871">
    <w:abstractNumId w:val="11"/>
  </w:num>
  <w:num w:numId="42" w16cid:durableId="1290624831">
    <w:abstractNumId w:val="20"/>
  </w:num>
  <w:num w:numId="43" w16cid:durableId="1202788357">
    <w:abstractNumId w:val="4"/>
  </w:num>
  <w:num w:numId="44" w16cid:durableId="2141458186">
    <w:abstractNumId w:val="29"/>
  </w:num>
  <w:num w:numId="45" w16cid:durableId="493186369">
    <w:abstractNumId w:val="14"/>
  </w:num>
  <w:num w:numId="46" w16cid:durableId="1522936630">
    <w:abstractNumId w:val="34"/>
  </w:num>
  <w:num w:numId="47" w16cid:durableId="227108923">
    <w:abstractNumId w:val="26"/>
  </w:num>
  <w:num w:numId="48" w16cid:durableId="1583566176">
    <w:abstractNumId w:val="37"/>
  </w:num>
  <w:num w:numId="49" w16cid:durableId="1474979283">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e Cocq Mathieu">
    <w15:presenceInfo w15:providerId="AD" w15:userId="S::Mathieu.LeCocq@cnc.fr::1fe241d3-4504-4051-b88d-a95092345b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058"/>
    <w:rsid w:val="000027EB"/>
    <w:rsid w:val="000028ED"/>
    <w:rsid w:val="00002C3C"/>
    <w:rsid w:val="0000417D"/>
    <w:rsid w:val="0001104D"/>
    <w:rsid w:val="000120D8"/>
    <w:rsid w:val="00012F59"/>
    <w:rsid w:val="00014445"/>
    <w:rsid w:val="00023DC2"/>
    <w:rsid w:val="00030108"/>
    <w:rsid w:val="00034372"/>
    <w:rsid w:val="00043F32"/>
    <w:rsid w:val="0005375C"/>
    <w:rsid w:val="0007228E"/>
    <w:rsid w:val="00075088"/>
    <w:rsid w:val="00082DE1"/>
    <w:rsid w:val="00087B63"/>
    <w:rsid w:val="000B4169"/>
    <w:rsid w:val="000C2147"/>
    <w:rsid w:val="000C54AE"/>
    <w:rsid w:val="000C58BC"/>
    <w:rsid w:val="000D2AE0"/>
    <w:rsid w:val="000D42CA"/>
    <w:rsid w:val="000D7737"/>
    <w:rsid w:val="000E5307"/>
    <w:rsid w:val="000F4F29"/>
    <w:rsid w:val="000F7A79"/>
    <w:rsid w:val="0010107B"/>
    <w:rsid w:val="001036B8"/>
    <w:rsid w:val="00104CD8"/>
    <w:rsid w:val="00111AC0"/>
    <w:rsid w:val="00114DA8"/>
    <w:rsid w:val="00134E27"/>
    <w:rsid w:val="0014599D"/>
    <w:rsid w:val="001471BE"/>
    <w:rsid w:val="0015163E"/>
    <w:rsid w:val="0015393D"/>
    <w:rsid w:val="001603FC"/>
    <w:rsid w:val="00166AF8"/>
    <w:rsid w:val="00167570"/>
    <w:rsid w:val="00171B6D"/>
    <w:rsid w:val="00175D36"/>
    <w:rsid w:val="00182681"/>
    <w:rsid w:val="00197A99"/>
    <w:rsid w:val="001A18AA"/>
    <w:rsid w:val="001A3DB5"/>
    <w:rsid w:val="001C259C"/>
    <w:rsid w:val="001D6529"/>
    <w:rsid w:val="001D7BEC"/>
    <w:rsid w:val="001E677E"/>
    <w:rsid w:val="001E6E7C"/>
    <w:rsid w:val="001F7DCB"/>
    <w:rsid w:val="0020003C"/>
    <w:rsid w:val="00202174"/>
    <w:rsid w:val="0020493A"/>
    <w:rsid w:val="0020603A"/>
    <w:rsid w:val="002142B1"/>
    <w:rsid w:val="00220224"/>
    <w:rsid w:val="00235F59"/>
    <w:rsid w:val="00237832"/>
    <w:rsid w:val="00267F45"/>
    <w:rsid w:val="00270C28"/>
    <w:rsid w:val="00272CDC"/>
    <w:rsid w:val="00274DC4"/>
    <w:rsid w:val="002753F5"/>
    <w:rsid w:val="00293DC4"/>
    <w:rsid w:val="002A2B74"/>
    <w:rsid w:val="002B33CC"/>
    <w:rsid w:val="002B57FD"/>
    <w:rsid w:val="002C4521"/>
    <w:rsid w:val="002C7D0F"/>
    <w:rsid w:val="002D507B"/>
    <w:rsid w:val="002D658A"/>
    <w:rsid w:val="002D791A"/>
    <w:rsid w:val="00301929"/>
    <w:rsid w:val="00311AD3"/>
    <w:rsid w:val="00325BDE"/>
    <w:rsid w:val="00327F08"/>
    <w:rsid w:val="003425FD"/>
    <w:rsid w:val="0034593F"/>
    <w:rsid w:val="003620F4"/>
    <w:rsid w:val="0036452C"/>
    <w:rsid w:val="0037639B"/>
    <w:rsid w:val="00385B44"/>
    <w:rsid w:val="00396271"/>
    <w:rsid w:val="003A5465"/>
    <w:rsid w:val="003B6542"/>
    <w:rsid w:val="003D5966"/>
    <w:rsid w:val="003E58AE"/>
    <w:rsid w:val="003F407D"/>
    <w:rsid w:val="003F78FF"/>
    <w:rsid w:val="00403A24"/>
    <w:rsid w:val="004051E5"/>
    <w:rsid w:val="00405D27"/>
    <w:rsid w:val="00412292"/>
    <w:rsid w:val="00415BA1"/>
    <w:rsid w:val="004170BA"/>
    <w:rsid w:val="0042470E"/>
    <w:rsid w:val="00434905"/>
    <w:rsid w:val="0044131E"/>
    <w:rsid w:val="00472C8A"/>
    <w:rsid w:val="0047496A"/>
    <w:rsid w:val="00482EEF"/>
    <w:rsid w:val="00484C76"/>
    <w:rsid w:val="00485FE5"/>
    <w:rsid w:val="004875B2"/>
    <w:rsid w:val="00494E74"/>
    <w:rsid w:val="004A71B6"/>
    <w:rsid w:val="004D3158"/>
    <w:rsid w:val="004D63F1"/>
    <w:rsid w:val="004E1F51"/>
    <w:rsid w:val="004E3FDB"/>
    <w:rsid w:val="004F4FBF"/>
    <w:rsid w:val="004F6F7D"/>
    <w:rsid w:val="00507481"/>
    <w:rsid w:val="005108FC"/>
    <w:rsid w:val="00514727"/>
    <w:rsid w:val="00521039"/>
    <w:rsid w:val="00523AE6"/>
    <w:rsid w:val="00525DBE"/>
    <w:rsid w:val="005337F2"/>
    <w:rsid w:val="00533A42"/>
    <w:rsid w:val="00537077"/>
    <w:rsid w:val="00537E28"/>
    <w:rsid w:val="005556B1"/>
    <w:rsid w:val="00556D40"/>
    <w:rsid w:val="00562A92"/>
    <w:rsid w:val="00583641"/>
    <w:rsid w:val="00587EC3"/>
    <w:rsid w:val="0059723B"/>
    <w:rsid w:val="005978D9"/>
    <w:rsid w:val="005A0ED0"/>
    <w:rsid w:val="005A354E"/>
    <w:rsid w:val="005B0EF9"/>
    <w:rsid w:val="005B59BE"/>
    <w:rsid w:val="005C33FA"/>
    <w:rsid w:val="005C7FBA"/>
    <w:rsid w:val="005D02D3"/>
    <w:rsid w:val="005D6258"/>
    <w:rsid w:val="005D79C3"/>
    <w:rsid w:val="005E0536"/>
    <w:rsid w:val="005F0F93"/>
    <w:rsid w:val="005F502B"/>
    <w:rsid w:val="005F5BF4"/>
    <w:rsid w:val="0060140E"/>
    <w:rsid w:val="00643BA8"/>
    <w:rsid w:val="006478C6"/>
    <w:rsid w:val="006503E2"/>
    <w:rsid w:val="00650C2F"/>
    <w:rsid w:val="0066175D"/>
    <w:rsid w:val="00666EA5"/>
    <w:rsid w:val="00672130"/>
    <w:rsid w:val="006726D7"/>
    <w:rsid w:val="0067454B"/>
    <w:rsid w:val="00680586"/>
    <w:rsid w:val="00682CE3"/>
    <w:rsid w:val="006A5262"/>
    <w:rsid w:val="006B20F9"/>
    <w:rsid w:val="006B7F33"/>
    <w:rsid w:val="006C08EC"/>
    <w:rsid w:val="006C1691"/>
    <w:rsid w:val="006C3E53"/>
    <w:rsid w:val="006C7EFC"/>
    <w:rsid w:val="006E5273"/>
    <w:rsid w:val="006E5944"/>
    <w:rsid w:val="006F0A7D"/>
    <w:rsid w:val="006F1DC3"/>
    <w:rsid w:val="00702140"/>
    <w:rsid w:val="00704092"/>
    <w:rsid w:val="0070425F"/>
    <w:rsid w:val="0070678A"/>
    <w:rsid w:val="00714CD3"/>
    <w:rsid w:val="00715922"/>
    <w:rsid w:val="00720845"/>
    <w:rsid w:val="007278AE"/>
    <w:rsid w:val="00736552"/>
    <w:rsid w:val="00736CD3"/>
    <w:rsid w:val="0074361F"/>
    <w:rsid w:val="0075324D"/>
    <w:rsid w:val="0075420C"/>
    <w:rsid w:val="007562D7"/>
    <w:rsid w:val="0075741C"/>
    <w:rsid w:val="007849ED"/>
    <w:rsid w:val="00784BF2"/>
    <w:rsid w:val="007903E5"/>
    <w:rsid w:val="007907C4"/>
    <w:rsid w:val="00794FA3"/>
    <w:rsid w:val="007A29B6"/>
    <w:rsid w:val="007B2CD2"/>
    <w:rsid w:val="007B33DA"/>
    <w:rsid w:val="007D37D6"/>
    <w:rsid w:val="007D661B"/>
    <w:rsid w:val="007E4106"/>
    <w:rsid w:val="007E690B"/>
    <w:rsid w:val="007F0088"/>
    <w:rsid w:val="007F1E45"/>
    <w:rsid w:val="00802F8C"/>
    <w:rsid w:val="00812822"/>
    <w:rsid w:val="00826FEE"/>
    <w:rsid w:val="008301DA"/>
    <w:rsid w:val="00843443"/>
    <w:rsid w:val="008441E7"/>
    <w:rsid w:val="00847556"/>
    <w:rsid w:val="008549A9"/>
    <w:rsid w:val="00857305"/>
    <w:rsid w:val="00860B29"/>
    <w:rsid w:val="008749D0"/>
    <w:rsid w:val="0088251C"/>
    <w:rsid w:val="00895AC0"/>
    <w:rsid w:val="00897415"/>
    <w:rsid w:val="008A2237"/>
    <w:rsid w:val="008B4F83"/>
    <w:rsid w:val="008C2FFB"/>
    <w:rsid w:val="008C3464"/>
    <w:rsid w:val="008D2C1A"/>
    <w:rsid w:val="008D7177"/>
    <w:rsid w:val="008D79B9"/>
    <w:rsid w:val="008E1371"/>
    <w:rsid w:val="008E227F"/>
    <w:rsid w:val="008E6CF0"/>
    <w:rsid w:val="0090493A"/>
    <w:rsid w:val="00911266"/>
    <w:rsid w:val="00921705"/>
    <w:rsid w:val="009229FE"/>
    <w:rsid w:val="009250C3"/>
    <w:rsid w:val="00932A01"/>
    <w:rsid w:val="00946AC7"/>
    <w:rsid w:val="00950700"/>
    <w:rsid w:val="00960F38"/>
    <w:rsid w:val="00964592"/>
    <w:rsid w:val="009652BC"/>
    <w:rsid w:val="0096784A"/>
    <w:rsid w:val="009721EF"/>
    <w:rsid w:val="00984902"/>
    <w:rsid w:val="0099401F"/>
    <w:rsid w:val="00994251"/>
    <w:rsid w:val="0099733C"/>
    <w:rsid w:val="009A0C4B"/>
    <w:rsid w:val="009A6329"/>
    <w:rsid w:val="009B3ED8"/>
    <w:rsid w:val="009B484B"/>
    <w:rsid w:val="009C34E0"/>
    <w:rsid w:val="009D6627"/>
    <w:rsid w:val="009F5E41"/>
    <w:rsid w:val="00A014C4"/>
    <w:rsid w:val="00A01553"/>
    <w:rsid w:val="00A03306"/>
    <w:rsid w:val="00A04616"/>
    <w:rsid w:val="00A046C4"/>
    <w:rsid w:val="00A1299D"/>
    <w:rsid w:val="00A20EFB"/>
    <w:rsid w:val="00A26BD1"/>
    <w:rsid w:val="00A4232F"/>
    <w:rsid w:val="00A70466"/>
    <w:rsid w:val="00A7771B"/>
    <w:rsid w:val="00A83420"/>
    <w:rsid w:val="00A846AD"/>
    <w:rsid w:val="00A94D57"/>
    <w:rsid w:val="00A960D5"/>
    <w:rsid w:val="00AA29B5"/>
    <w:rsid w:val="00AB2572"/>
    <w:rsid w:val="00AC68A2"/>
    <w:rsid w:val="00AD4451"/>
    <w:rsid w:val="00AE53F8"/>
    <w:rsid w:val="00AE63C4"/>
    <w:rsid w:val="00AF077C"/>
    <w:rsid w:val="00AF5640"/>
    <w:rsid w:val="00AF64FE"/>
    <w:rsid w:val="00AF76E1"/>
    <w:rsid w:val="00B110EF"/>
    <w:rsid w:val="00B1345E"/>
    <w:rsid w:val="00B245EA"/>
    <w:rsid w:val="00B2467C"/>
    <w:rsid w:val="00B27752"/>
    <w:rsid w:val="00B30475"/>
    <w:rsid w:val="00B34EDC"/>
    <w:rsid w:val="00B4644B"/>
    <w:rsid w:val="00B53EB1"/>
    <w:rsid w:val="00B5663B"/>
    <w:rsid w:val="00B57FD8"/>
    <w:rsid w:val="00B62356"/>
    <w:rsid w:val="00B70A95"/>
    <w:rsid w:val="00B82306"/>
    <w:rsid w:val="00B826A9"/>
    <w:rsid w:val="00BB12D3"/>
    <w:rsid w:val="00BC3B89"/>
    <w:rsid w:val="00BD49C9"/>
    <w:rsid w:val="00C00062"/>
    <w:rsid w:val="00C009EE"/>
    <w:rsid w:val="00C04D3B"/>
    <w:rsid w:val="00C064C6"/>
    <w:rsid w:val="00C11810"/>
    <w:rsid w:val="00C16F93"/>
    <w:rsid w:val="00C1759B"/>
    <w:rsid w:val="00C229C7"/>
    <w:rsid w:val="00C23270"/>
    <w:rsid w:val="00C2565F"/>
    <w:rsid w:val="00C3099A"/>
    <w:rsid w:val="00C33058"/>
    <w:rsid w:val="00C37051"/>
    <w:rsid w:val="00C52CFB"/>
    <w:rsid w:val="00C60355"/>
    <w:rsid w:val="00C6088B"/>
    <w:rsid w:val="00C6526F"/>
    <w:rsid w:val="00C713A4"/>
    <w:rsid w:val="00C73024"/>
    <w:rsid w:val="00C733B1"/>
    <w:rsid w:val="00C73D42"/>
    <w:rsid w:val="00C7686B"/>
    <w:rsid w:val="00C826BC"/>
    <w:rsid w:val="00C83C53"/>
    <w:rsid w:val="00C83F51"/>
    <w:rsid w:val="00C91849"/>
    <w:rsid w:val="00C94DC2"/>
    <w:rsid w:val="00C95530"/>
    <w:rsid w:val="00C9783A"/>
    <w:rsid w:val="00CA2DE8"/>
    <w:rsid w:val="00CA3156"/>
    <w:rsid w:val="00CB2043"/>
    <w:rsid w:val="00CC7425"/>
    <w:rsid w:val="00CD5035"/>
    <w:rsid w:val="00CD6BE8"/>
    <w:rsid w:val="00CE2E74"/>
    <w:rsid w:val="00CF5389"/>
    <w:rsid w:val="00D05315"/>
    <w:rsid w:val="00D07356"/>
    <w:rsid w:val="00D11FF9"/>
    <w:rsid w:val="00D13ED9"/>
    <w:rsid w:val="00D16595"/>
    <w:rsid w:val="00D17F63"/>
    <w:rsid w:val="00D27DB9"/>
    <w:rsid w:val="00D30051"/>
    <w:rsid w:val="00D34A0E"/>
    <w:rsid w:val="00D47F03"/>
    <w:rsid w:val="00D55312"/>
    <w:rsid w:val="00D56C25"/>
    <w:rsid w:val="00D57640"/>
    <w:rsid w:val="00D70756"/>
    <w:rsid w:val="00D71911"/>
    <w:rsid w:val="00D87CB8"/>
    <w:rsid w:val="00D92BA5"/>
    <w:rsid w:val="00DB2604"/>
    <w:rsid w:val="00DB5E2D"/>
    <w:rsid w:val="00DC31A4"/>
    <w:rsid w:val="00DC7227"/>
    <w:rsid w:val="00DD2A6F"/>
    <w:rsid w:val="00DD3E68"/>
    <w:rsid w:val="00DD4F92"/>
    <w:rsid w:val="00DE06B8"/>
    <w:rsid w:val="00DF15BC"/>
    <w:rsid w:val="00DF4247"/>
    <w:rsid w:val="00DF6A09"/>
    <w:rsid w:val="00E047E5"/>
    <w:rsid w:val="00E15ABD"/>
    <w:rsid w:val="00E16938"/>
    <w:rsid w:val="00E2220F"/>
    <w:rsid w:val="00E22902"/>
    <w:rsid w:val="00E30396"/>
    <w:rsid w:val="00E37266"/>
    <w:rsid w:val="00E41D7F"/>
    <w:rsid w:val="00E446C6"/>
    <w:rsid w:val="00E54272"/>
    <w:rsid w:val="00E56723"/>
    <w:rsid w:val="00E838FA"/>
    <w:rsid w:val="00E85F14"/>
    <w:rsid w:val="00E91347"/>
    <w:rsid w:val="00E97D9B"/>
    <w:rsid w:val="00EA21C3"/>
    <w:rsid w:val="00EA2F52"/>
    <w:rsid w:val="00EA480C"/>
    <w:rsid w:val="00EA4EFE"/>
    <w:rsid w:val="00EC3C80"/>
    <w:rsid w:val="00ED0040"/>
    <w:rsid w:val="00ED79BD"/>
    <w:rsid w:val="00EE159A"/>
    <w:rsid w:val="00EE45EE"/>
    <w:rsid w:val="00EF22B0"/>
    <w:rsid w:val="00EF2573"/>
    <w:rsid w:val="00F02C68"/>
    <w:rsid w:val="00F03829"/>
    <w:rsid w:val="00F2338D"/>
    <w:rsid w:val="00F236BC"/>
    <w:rsid w:val="00F24C36"/>
    <w:rsid w:val="00F262DD"/>
    <w:rsid w:val="00F5785E"/>
    <w:rsid w:val="00F613B1"/>
    <w:rsid w:val="00F64CCF"/>
    <w:rsid w:val="00F703FB"/>
    <w:rsid w:val="00F71669"/>
    <w:rsid w:val="00F7471A"/>
    <w:rsid w:val="00F74E1D"/>
    <w:rsid w:val="00F76783"/>
    <w:rsid w:val="00F82E75"/>
    <w:rsid w:val="00F848E2"/>
    <w:rsid w:val="00F85EA6"/>
    <w:rsid w:val="00F90ABF"/>
    <w:rsid w:val="00FB7C84"/>
    <w:rsid w:val="00FC013B"/>
    <w:rsid w:val="00FC0BEC"/>
    <w:rsid w:val="00FC3122"/>
    <w:rsid w:val="00FD17FF"/>
    <w:rsid w:val="00FD32B2"/>
    <w:rsid w:val="00FD482B"/>
    <w:rsid w:val="00FD6623"/>
    <w:rsid w:val="00FE0205"/>
    <w:rsid w:val="00FE3AB0"/>
    <w:rsid w:val="00FE4AD8"/>
    <w:rsid w:val="00FE7080"/>
    <w:rsid w:val="00FF3F9A"/>
    <w:rsid w:val="00FF49E3"/>
    <w:rsid w:val="00FF66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B3460C"/>
  <w15:docId w15:val="{271B1014-2BDE-4EBA-9117-EDAAD5C44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46C4"/>
    <w:pPr>
      <w:spacing w:line="360" w:lineRule="auto"/>
      <w:jc w:val="both"/>
    </w:pPr>
    <w:rPr>
      <w:rFonts w:ascii="Arial" w:hAnsi="Arial"/>
    </w:rPr>
  </w:style>
  <w:style w:type="paragraph" w:styleId="Titre1">
    <w:name w:val="heading 1"/>
    <w:basedOn w:val="Normal"/>
    <w:next w:val="Normal"/>
    <w:uiPriority w:val="9"/>
    <w:qFormat/>
    <w:rsid w:val="003A5465"/>
    <w:pPr>
      <w:keepNext/>
      <w:numPr>
        <w:numId w:val="34"/>
      </w:numPr>
      <w:pBdr>
        <w:top w:val="single" w:sz="4" w:space="1" w:color="auto"/>
        <w:left w:val="single" w:sz="4" w:space="4" w:color="auto"/>
        <w:bottom w:val="single" w:sz="4" w:space="1" w:color="auto"/>
        <w:right w:val="single" w:sz="4" w:space="4" w:color="auto"/>
      </w:pBdr>
      <w:shd w:val="clear" w:color="auto" w:fill="BFBFBF" w:themeFill="background1" w:themeFillShade="BF"/>
      <w:spacing w:line="240" w:lineRule="auto"/>
      <w:outlineLvl w:val="0"/>
    </w:pPr>
    <w:rPr>
      <w:rFonts w:cs="Arial"/>
      <w:bCs/>
      <w:sz w:val="32"/>
      <w:szCs w:val="24"/>
    </w:rPr>
  </w:style>
  <w:style w:type="paragraph" w:styleId="Titre2">
    <w:name w:val="heading 2"/>
    <w:basedOn w:val="Normal"/>
    <w:next w:val="Normal"/>
    <w:link w:val="Titre2Car"/>
    <w:uiPriority w:val="9"/>
    <w:unhideWhenUsed/>
    <w:qFormat/>
    <w:rsid w:val="00237832"/>
    <w:pPr>
      <w:keepNext/>
      <w:numPr>
        <w:ilvl w:val="1"/>
        <w:numId w:val="34"/>
      </w:numPr>
      <w:spacing w:before="240" w:after="60"/>
      <w:outlineLvl w:val="1"/>
    </w:pPr>
    <w:rPr>
      <w:rFonts w:ascii="Arial Gras" w:hAnsi="Arial Gras"/>
      <w:b/>
      <w:bCs/>
      <w:iCs/>
      <w:caps/>
      <w:sz w:val="28"/>
      <w:szCs w:val="28"/>
    </w:rPr>
  </w:style>
  <w:style w:type="paragraph" w:styleId="Titre3">
    <w:name w:val="heading 3"/>
    <w:basedOn w:val="Normal"/>
    <w:next w:val="Normal"/>
    <w:link w:val="Titre3Car"/>
    <w:uiPriority w:val="9"/>
    <w:unhideWhenUsed/>
    <w:qFormat/>
    <w:rsid w:val="00A1299D"/>
    <w:pPr>
      <w:keepNext/>
      <w:keepLines/>
      <w:numPr>
        <w:ilvl w:val="2"/>
        <w:numId w:val="34"/>
      </w:numPr>
      <w:spacing w:before="40"/>
      <w:ind w:left="1428"/>
      <w:outlineLvl w:val="2"/>
    </w:pPr>
    <w:rPr>
      <w:rFonts w:eastAsiaTheme="majorEastAsia" w:cstheme="majorBidi"/>
      <w:b/>
      <w:sz w:val="24"/>
      <w:szCs w:val="24"/>
      <w:u w:val="single"/>
    </w:rPr>
  </w:style>
  <w:style w:type="paragraph" w:styleId="Titre4">
    <w:name w:val="heading 4"/>
    <w:basedOn w:val="Normal"/>
    <w:next w:val="Normal"/>
    <w:link w:val="Titre4Car"/>
    <w:uiPriority w:val="9"/>
    <w:semiHidden/>
    <w:unhideWhenUsed/>
    <w:qFormat/>
    <w:rsid w:val="00847556"/>
    <w:pPr>
      <w:keepNext/>
      <w:keepLines/>
      <w:numPr>
        <w:ilvl w:val="3"/>
        <w:numId w:val="34"/>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847556"/>
    <w:pPr>
      <w:keepNext/>
      <w:keepLines/>
      <w:numPr>
        <w:ilvl w:val="4"/>
        <w:numId w:val="34"/>
      </w:numPr>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847556"/>
    <w:pPr>
      <w:keepNext/>
      <w:keepLines/>
      <w:numPr>
        <w:ilvl w:val="5"/>
        <w:numId w:val="34"/>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847556"/>
    <w:pPr>
      <w:keepNext/>
      <w:keepLines/>
      <w:numPr>
        <w:ilvl w:val="6"/>
        <w:numId w:val="34"/>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847556"/>
    <w:pPr>
      <w:keepNext/>
      <w:keepLines/>
      <w:numPr>
        <w:ilvl w:val="7"/>
        <w:numId w:val="34"/>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847556"/>
    <w:pPr>
      <w:keepNext/>
      <w:keepLines/>
      <w:numPr>
        <w:ilvl w:val="8"/>
        <w:numId w:val="3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10">
    <w:name w:val="Titre1"/>
    <w:basedOn w:val="Normal"/>
    <w:rsid w:val="00C33058"/>
    <w:pPr>
      <w:shd w:val="clear" w:color="auto" w:fill="FFFFFF"/>
      <w:suppressAutoHyphens/>
      <w:jc w:val="center"/>
    </w:pPr>
    <w:rPr>
      <w:rFonts w:eastAsia="SimSun"/>
      <w:b/>
      <w:sz w:val="40"/>
      <w:szCs w:val="24"/>
      <w:lang w:eastAsia="ar-SA"/>
    </w:rPr>
  </w:style>
  <w:style w:type="paragraph" w:customStyle="1" w:styleId="Appniv1">
    <w:name w:val="App niv 1"/>
    <w:basedOn w:val="Normal"/>
    <w:rsid w:val="00C33058"/>
    <w:pPr>
      <w:shd w:val="clear" w:color="auto" w:fill="FFFFFF"/>
      <w:suppressAutoHyphens/>
    </w:pPr>
    <w:rPr>
      <w:rFonts w:ascii="Trebuchet MS" w:eastAsia="SimSun" w:hAnsi="Trebuchet MS"/>
      <w:b/>
      <w:sz w:val="24"/>
      <w:szCs w:val="24"/>
      <w:lang w:eastAsia="ar-SA"/>
    </w:rPr>
  </w:style>
  <w:style w:type="paragraph" w:customStyle="1" w:styleId="Table">
    <w:name w:val="Table"/>
    <w:basedOn w:val="Normal"/>
    <w:rsid w:val="00C33058"/>
    <w:pPr>
      <w:suppressLineNumbers/>
      <w:shd w:val="clear" w:color="auto" w:fill="FFFFFF"/>
      <w:suppressAutoHyphens/>
      <w:spacing w:before="120" w:after="120"/>
    </w:pPr>
    <w:rPr>
      <w:rFonts w:eastAsia="SimSun" w:cs="Tahoma"/>
      <w:i/>
      <w:iCs/>
      <w:sz w:val="24"/>
      <w:szCs w:val="24"/>
      <w:lang w:eastAsia="ar-SA"/>
    </w:rPr>
  </w:style>
  <w:style w:type="table" w:styleId="Grilledutableau">
    <w:name w:val="Table Grid"/>
    <w:basedOn w:val="TableauNormal"/>
    <w:uiPriority w:val="59"/>
    <w:rsid w:val="00C330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rsid w:val="00E41D7F"/>
    <w:pPr>
      <w:tabs>
        <w:tab w:val="center" w:pos="4536"/>
        <w:tab w:val="right" w:pos="9072"/>
      </w:tabs>
    </w:pPr>
  </w:style>
  <w:style w:type="character" w:styleId="Numrodepage">
    <w:name w:val="page number"/>
    <w:basedOn w:val="Policepardfaut"/>
    <w:rsid w:val="00E41D7F"/>
  </w:style>
  <w:style w:type="paragraph" w:styleId="Corpsdetexte">
    <w:name w:val="Body Text"/>
    <w:basedOn w:val="Normal"/>
    <w:rsid w:val="005A0ED0"/>
    <w:rPr>
      <w:b/>
      <w:bCs/>
      <w:szCs w:val="24"/>
    </w:rPr>
  </w:style>
  <w:style w:type="paragraph" w:customStyle="1" w:styleId="CharCharCarCharCharCarCharCharCarCharCharCarCharCharCarCharCharCarCharCharCarCharCharCarCharCharCarCharCharCarCharCharCarCharChar">
    <w:name w:val="Char Char Car Char Char Car Char Char Car Char Char Car Char Char Car Char Char Car Char Char Car Char Char Car Char Char Car Char Char Car Char Char Car Char Char"/>
    <w:basedOn w:val="Normal"/>
    <w:semiHidden/>
    <w:rsid w:val="005A0ED0"/>
    <w:pPr>
      <w:spacing w:after="160" w:line="240" w:lineRule="exact"/>
    </w:pPr>
    <w:rPr>
      <w:rFonts w:ascii="Verdana" w:hAnsi="Verdana" w:cs="Verdana"/>
      <w:lang w:val="en-US" w:eastAsia="en-US"/>
    </w:rPr>
  </w:style>
  <w:style w:type="paragraph" w:styleId="Retraitcorpsdetexte">
    <w:name w:val="Body Text Indent"/>
    <w:basedOn w:val="Normal"/>
    <w:rsid w:val="005A0ED0"/>
    <w:pPr>
      <w:spacing w:after="120"/>
      <w:ind w:left="283"/>
    </w:pPr>
    <w:rPr>
      <w:rFonts w:cs="Arial"/>
      <w:szCs w:val="22"/>
    </w:rPr>
  </w:style>
  <w:style w:type="paragraph" w:styleId="Corpsdetexte3">
    <w:name w:val="Body Text 3"/>
    <w:basedOn w:val="Normal"/>
    <w:rsid w:val="005A0ED0"/>
    <w:pPr>
      <w:spacing w:after="120"/>
    </w:pPr>
    <w:rPr>
      <w:rFonts w:cs="Arial"/>
      <w:sz w:val="16"/>
      <w:szCs w:val="16"/>
    </w:rPr>
  </w:style>
  <w:style w:type="paragraph" w:customStyle="1" w:styleId="CarCarCarCarCarCar">
    <w:name w:val="Car Car Car Car Car Car"/>
    <w:basedOn w:val="Normal"/>
    <w:rsid w:val="008B4F83"/>
    <w:pPr>
      <w:spacing w:after="160" w:line="240" w:lineRule="exact"/>
    </w:pPr>
    <w:rPr>
      <w:rFonts w:ascii="Verdana" w:hAnsi="Verdana" w:cs="Verdana"/>
      <w:lang w:val="en-US" w:eastAsia="en-US"/>
    </w:rPr>
  </w:style>
  <w:style w:type="paragraph" w:styleId="Titre">
    <w:name w:val="Title"/>
    <w:basedOn w:val="Normal"/>
    <w:qFormat/>
    <w:rsid w:val="00507481"/>
    <w:pPr>
      <w:pBdr>
        <w:top w:val="single" w:sz="4" w:space="12" w:color="auto"/>
        <w:left w:val="single" w:sz="4" w:space="12" w:color="auto"/>
        <w:bottom w:val="single" w:sz="4" w:space="12" w:color="auto"/>
        <w:right w:val="single" w:sz="4" w:space="12" w:color="auto"/>
      </w:pBdr>
      <w:shd w:val="clear" w:color="auto" w:fill="E6E6E6"/>
      <w:spacing w:before="240" w:after="240"/>
      <w:jc w:val="center"/>
    </w:pPr>
    <w:rPr>
      <w:rFonts w:ascii="Trebuchet MS" w:hAnsi="Trebuchet MS"/>
      <w:b/>
      <w:caps/>
      <w:sz w:val="28"/>
    </w:rPr>
  </w:style>
  <w:style w:type="character" w:styleId="Marquedecommentaire">
    <w:name w:val="annotation reference"/>
    <w:uiPriority w:val="99"/>
    <w:unhideWhenUsed/>
    <w:rsid w:val="00AF76E1"/>
    <w:rPr>
      <w:sz w:val="16"/>
      <w:szCs w:val="16"/>
    </w:rPr>
  </w:style>
  <w:style w:type="paragraph" w:styleId="Commentaire">
    <w:name w:val="annotation text"/>
    <w:basedOn w:val="Normal"/>
    <w:link w:val="CommentaireCar"/>
    <w:uiPriority w:val="99"/>
    <w:unhideWhenUsed/>
    <w:rsid w:val="00AF76E1"/>
  </w:style>
  <w:style w:type="character" w:customStyle="1" w:styleId="CommentaireCar">
    <w:name w:val="Commentaire Car"/>
    <w:basedOn w:val="Policepardfaut"/>
    <w:link w:val="Commentaire"/>
    <w:uiPriority w:val="99"/>
    <w:rsid w:val="00AF76E1"/>
  </w:style>
  <w:style w:type="paragraph" w:styleId="Objetducommentaire">
    <w:name w:val="annotation subject"/>
    <w:basedOn w:val="Commentaire"/>
    <w:next w:val="Commentaire"/>
    <w:link w:val="ObjetducommentaireCar"/>
    <w:uiPriority w:val="99"/>
    <w:semiHidden/>
    <w:unhideWhenUsed/>
    <w:rsid w:val="00AF76E1"/>
    <w:rPr>
      <w:b/>
      <w:bCs/>
    </w:rPr>
  </w:style>
  <w:style w:type="character" w:customStyle="1" w:styleId="ObjetducommentaireCar">
    <w:name w:val="Objet du commentaire Car"/>
    <w:link w:val="Objetducommentaire"/>
    <w:uiPriority w:val="99"/>
    <w:semiHidden/>
    <w:rsid w:val="00AF76E1"/>
    <w:rPr>
      <w:b/>
      <w:bCs/>
    </w:rPr>
  </w:style>
  <w:style w:type="paragraph" w:styleId="Rvision">
    <w:name w:val="Revision"/>
    <w:hidden/>
    <w:uiPriority w:val="99"/>
    <w:semiHidden/>
    <w:rsid w:val="00AF76E1"/>
    <w:rPr>
      <w:sz w:val="22"/>
    </w:rPr>
  </w:style>
  <w:style w:type="paragraph" w:styleId="Textedebulles">
    <w:name w:val="Balloon Text"/>
    <w:basedOn w:val="Normal"/>
    <w:link w:val="TextedebullesCar"/>
    <w:uiPriority w:val="99"/>
    <w:semiHidden/>
    <w:unhideWhenUsed/>
    <w:rsid w:val="00AF76E1"/>
    <w:rPr>
      <w:rFonts w:ascii="Tahoma" w:hAnsi="Tahoma" w:cs="Tahoma"/>
      <w:sz w:val="16"/>
      <w:szCs w:val="16"/>
    </w:rPr>
  </w:style>
  <w:style w:type="character" w:customStyle="1" w:styleId="TextedebullesCar">
    <w:name w:val="Texte de bulles Car"/>
    <w:link w:val="Textedebulles"/>
    <w:uiPriority w:val="99"/>
    <w:semiHidden/>
    <w:rsid w:val="00AF76E1"/>
    <w:rPr>
      <w:rFonts w:ascii="Tahoma" w:hAnsi="Tahoma" w:cs="Tahoma"/>
      <w:sz w:val="16"/>
      <w:szCs w:val="16"/>
    </w:rPr>
  </w:style>
  <w:style w:type="character" w:customStyle="1" w:styleId="Titre2Car">
    <w:name w:val="Titre 2 Car"/>
    <w:link w:val="Titre2"/>
    <w:uiPriority w:val="9"/>
    <w:rsid w:val="00237832"/>
    <w:rPr>
      <w:rFonts w:ascii="Arial Gras" w:hAnsi="Arial Gras"/>
      <w:b/>
      <w:bCs/>
      <w:iCs/>
      <w:caps/>
      <w:sz w:val="28"/>
      <w:szCs w:val="28"/>
    </w:rPr>
  </w:style>
  <w:style w:type="paragraph" w:customStyle="1" w:styleId="Default">
    <w:name w:val="Default"/>
    <w:rsid w:val="00514727"/>
    <w:pPr>
      <w:autoSpaceDE w:val="0"/>
      <w:autoSpaceDN w:val="0"/>
      <w:adjustRightInd w:val="0"/>
    </w:pPr>
    <w:rPr>
      <w:rFonts w:ascii="Arial" w:hAnsi="Arial" w:cs="Arial"/>
      <w:color w:val="000000"/>
      <w:sz w:val="24"/>
      <w:szCs w:val="24"/>
    </w:rPr>
  </w:style>
  <w:style w:type="paragraph" w:styleId="Sansinterligne">
    <w:name w:val="No Spacing"/>
    <w:uiPriority w:val="1"/>
    <w:qFormat/>
    <w:rsid w:val="004E1F51"/>
    <w:rPr>
      <w:sz w:val="22"/>
    </w:rPr>
  </w:style>
  <w:style w:type="paragraph" w:styleId="Paragraphedeliste">
    <w:name w:val="List Paragraph"/>
    <w:basedOn w:val="Normal"/>
    <w:uiPriority w:val="34"/>
    <w:qFormat/>
    <w:rsid w:val="00267F45"/>
    <w:pPr>
      <w:ind w:left="720"/>
      <w:contextualSpacing/>
    </w:pPr>
  </w:style>
  <w:style w:type="paragraph" w:styleId="En-tte">
    <w:name w:val="header"/>
    <w:basedOn w:val="Normal"/>
    <w:link w:val="En-tteCar"/>
    <w:uiPriority w:val="99"/>
    <w:unhideWhenUsed/>
    <w:rsid w:val="003F407D"/>
    <w:pPr>
      <w:tabs>
        <w:tab w:val="center" w:pos="4536"/>
        <w:tab w:val="right" w:pos="9072"/>
      </w:tabs>
    </w:pPr>
  </w:style>
  <w:style w:type="character" w:customStyle="1" w:styleId="En-tteCar">
    <w:name w:val="En-tête Car"/>
    <w:basedOn w:val="Policepardfaut"/>
    <w:link w:val="En-tte"/>
    <w:uiPriority w:val="99"/>
    <w:rsid w:val="003F407D"/>
    <w:rPr>
      <w:sz w:val="22"/>
    </w:rPr>
  </w:style>
  <w:style w:type="character" w:customStyle="1" w:styleId="PieddepageCar">
    <w:name w:val="Pied de page Car"/>
    <w:basedOn w:val="Policepardfaut"/>
    <w:link w:val="Pieddepage"/>
    <w:rsid w:val="003F407D"/>
    <w:rPr>
      <w:sz w:val="22"/>
    </w:rPr>
  </w:style>
  <w:style w:type="paragraph" w:styleId="Sous-titre">
    <w:name w:val="Subtitle"/>
    <w:basedOn w:val="Normal"/>
    <w:next w:val="Normal"/>
    <w:link w:val="Sous-titreCar"/>
    <w:uiPriority w:val="11"/>
    <w:qFormat/>
    <w:rsid w:val="007E690B"/>
    <w:pPr>
      <w:numPr>
        <w:ilvl w:val="1"/>
      </w:numPr>
      <w:spacing w:after="160"/>
    </w:pPr>
    <w:rPr>
      <w:rFonts w:eastAsiaTheme="minorEastAsia" w:cstheme="minorBidi"/>
      <w:b/>
      <w:spacing w:val="15"/>
      <w:szCs w:val="22"/>
    </w:rPr>
  </w:style>
  <w:style w:type="character" w:customStyle="1" w:styleId="Sous-titreCar">
    <w:name w:val="Sous-titre Car"/>
    <w:basedOn w:val="Policepardfaut"/>
    <w:link w:val="Sous-titre"/>
    <w:uiPriority w:val="11"/>
    <w:rsid w:val="007E690B"/>
    <w:rPr>
      <w:rFonts w:ascii="Arial" w:eastAsiaTheme="minorEastAsia" w:hAnsi="Arial" w:cstheme="minorBidi"/>
      <w:b/>
      <w:spacing w:val="15"/>
      <w:sz w:val="22"/>
      <w:szCs w:val="22"/>
    </w:rPr>
  </w:style>
  <w:style w:type="paragraph" w:styleId="En-ttedetabledesmatires">
    <w:name w:val="TOC Heading"/>
    <w:basedOn w:val="Titre1"/>
    <w:next w:val="Normal"/>
    <w:uiPriority w:val="39"/>
    <w:unhideWhenUsed/>
    <w:qFormat/>
    <w:rsid w:val="009652BC"/>
    <w:pPr>
      <w:keepLines/>
      <w:pBdr>
        <w:top w:val="none" w:sz="0" w:space="0" w:color="auto"/>
        <w:left w:val="none" w:sz="0" w:space="0" w:color="auto"/>
        <w:bottom w:val="none" w:sz="0" w:space="0" w:color="auto"/>
        <w:right w:val="none" w:sz="0" w:space="0" w:color="auto"/>
      </w:pBdr>
      <w:shd w:val="clear" w:color="auto" w:fill="auto"/>
      <w:spacing w:before="240" w:line="259" w:lineRule="auto"/>
      <w:outlineLvl w:val="9"/>
    </w:pPr>
    <w:rPr>
      <w:rFonts w:asciiTheme="majorHAnsi" w:eastAsiaTheme="majorEastAsia" w:hAnsiTheme="majorHAnsi" w:cstheme="majorBidi"/>
      <w:b/>
      <w:bCs w:val="0"/>
      <w:color w:val="365F91" w:themeColor="accent1" w:themeShade="BF"/>
      <w:szCs w:val="32"/>
    </w:rPr>
  </w:style>
  <w:style w:type="paragraph" w:styleId="TM1">
    <w:name w:val="toc 1"/>
    <w:basedOn w:val="Normal"/>
    <w:next w:val="Normal"/>
    <w:autoRedefine/>
    <w:uiPriority w:val="39"/>
    <w:unhideWhenUsed/>
    <w:rsid w:val="009652BC"/>
    <w:pPr>
      <w:spacing w:after="100"/>
    </w:pPr>
  </w:style>
  <w:style w:type="character" w:styleId="Lienhypertexte">
    <w:name w:val="Hyperlink"/>
    <w:basedOn w:val="Policepardfaut"/>
    <w:uiPriority w:val="99"/>
    <w:unhideWhenUsed/>
    <w:rsid w:val="009652BC"/>
    <w:rPr>
      <w:color w:val="0000FF" w:themeColor="hyperlink"/>
      <w:u w:val="single"/>
    </w:rPr>
  </w:style>
  <w:style w:type="character" w:customStyle="1" w:styleId="Titre3Car">
    <w:name w:val="Titre 3 Car"/>
    <w:basedOn w:val="Policepardfaut"/>
    <w:link w:val="Titre3"/>
    <w:uiPriority w:val="9"/>
    <w:rsid w:val="00A1299D"/>
    <w:rPr>
      <w:rFonts w:ascii="Arial" w:eastAsiaTheme="majorEastAsia" w:hAnsi="Arial" w:cstheme="majorBidi"/>
      <w:b/>
      <w:sz w:val="24"/>
      <w:szCs w:val="24"/>
      <w:u w:val="single"/>
    </w:rPr>
  </w:style>
  <w:style w:type="character" w:customStyle="1" w:styleId="Titre4Car">
    <w:name w:val="Titre 4 Car"/>
    <w:basedOn w:val="Policepardfaut"/>
    <w:link w:val="Titre4"/>
    <w:uiPriority w:val="9"/>
    <w:semiHidden/>
    <w:rsid w:val="00847556"/>
    <w:rPr>
      <w:rFonts w:asciiTheme="majorHAnsi" w:eastAsiaTheme="majorEastAsia" w:hAnsiTheme="majorHAnsi" w:cstheme="majorBidi"/>
      <w:i/>
      <w:iCs/>
      <w:color w:val="365F91" w:themeColor="accent1" w:themeShade="BF"/>
      <w:sz w:val="22"/>
    </w:rPr>
  </w:style>
  <w:style w:type="character" w:customStyle="1" w:styleId="Titre5Car">
    <w:name w:val="Titre 5 Car"/>
    <w:basedOn w:val="Policepardfaut"/>
    <w:link w:val="Titre5"/>
    <w:uiPriority w:val="9"/>
    <w:semiHidden/>
    <w:rsid w:val="00847556"/>
    <w:rPr>
      <w:rFonts w:asciiTheme="majorHAnsi" w:eastAsiaTheme="majorEastAsia" w:hAnsiTheme="majorHAnsi" w:cstheme="majorBidi"/>
      <w:color w:val="365F91" w:themeColor="accent1" w:themeShade="BF"/>
      <w:sz w:val="22"/>
    </w:rPr>
  </w:style>
  <w:style w:type="character" w:customStyle="1" w:styleId="Titre6Car">
    <w:name w:val="Titre 6 Car"/>
    <w:basedOn w:val="Policepardfaut"/>
    <w:link w:val="Titre6"/>
    <w:uiPriority w:val="9"/>
    <w:semiHidden/>
    <w:rsid w:val="00847556"/>
    <w:rPr>
      <w:rFonts w:asciiTheme="majorHAnsi" w:eastAsiaTheme="majorEastAsia" w:hAnsiTheme="majorHAnsi" w:cstheme="majorBidi"/>
      <w:color w:val="243F60" w:themeColor="accent1" w:themeShade="7F"/>
      <w:sz w:val="22"/>
    </w:rPr>
  </w:style>
  <w:style w:type="character" w:customStyle="1" w:styleId="Titre7Car">
    <w:name w:val="Titre 7 Car"/>
    <w:basedOn w:val="Policepardfaut"/>
    <w:link w:val="Titre7"/>
    <w:uiPriority w:val="9"/>
    <w:semiHidden/>
    <w:rsid w:val="00847556"/>
    <w:rPr>
      <w:rFonts w:asciiTheme="majorHAnsi" w:eastAsiaTheme="majorEastAsia" w:hAnsiTheme="majorHAnsi" w:cstheme="majorBidi"/>
      <w:i/>
      <w:iCs/>
      <w:color w:val="243F60" w:themeColor="accent1" w:themeShade="7F"/>
      <w:sz w:val="22"/>
    </w:rPr>
  </w:style>
  <w:style w:type="character" w:customStyle="1" w:styleId="Titre8Car">
    <w:name w:val="Titre 8 Car"/>
    <w:basedOn w:val="Policepardfaut"/>
    <w:link w:val="Titre8"/>
    <w:uiPriority w:val="9"/>
    <w:semiHidden/>
    <w:rsid w:val="00847556"/>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847556"/>
    <w:rPr>
      <w:rFonts w:asciiTheme="majorHAnsi" w:eastAsiaTheme="majorEastAsia" w:hAnsiTheme="majorHAnsi" w:cstheme="majorBidi"/>
      <w:i/>
      <w:iCs/>
      <w:color w:val="272727" w:themeColor="text1" w:themeTint="D8"/>
      <w:sz w:val="21"/>
      <w:szCs w:val="21"/>
    </w:rPr>
  </w:style>
  <w:style w:type="paragraph" w:styleId="TM2">
    <w:name w:val="toc 2"/>
    <w:basedOn w:val="Normal"/>
    <w:next w:val="Normal"/>
    <w:autoRedefine/>
    <w:uiPriority w:val="39"/>
    <w:unhideWhenUsed/>
    <w:rsid w:val="00A046C4"/>
    <w:pPr>
      <w:spacing w:after="100"/>
      <w:ind w:left="200"/>
    </w:pPr>
  </w:style>
  <w:style w:type="paragraph" w:styleId="TM3">
    <w:name w:val="toc 3"/>
    <w:basedOn w:val="Normal"/>
    <w:next w:val="Normal"/>
    <w:autoRedefine/>
    <w:uiPriority w:val="39"/>
    <w:unhideWhenUsed/>
    <w:rsid w:val="00A1299D"/>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4802">
      <w:bodyDiv w:val="1"/>
      <w:marLeft w:val="0"/>
      <w:marRight w:val="0"/>
      <w:marTop w:val="0"/>
      <w:marBottom w:val="0"/>
      <w:divBdr>
        <w:top w:val="none" w:sz="0" w:space="0" w:color="auto"/>
        <w:left w:val="none" w:sz="0" w:space="0" w:color="auto"/>
        <w:bottom w:val="none" w:sz="0" w:space="0" w:color="auto"/>
        <w:right w:val="none" w:sz="0" w:space="0" w:color="auto"/>
      </w:divBdr>
    </w:div>
    <w:div w:id="85731100">
      <w:bodyDiv w:val="1"/>
      <w:marLeft w:val="0"/>
      <w:marRight w:val="0"/>
      <w:marTop w:val="0"/>
      <w:marBottom w:val="0"/>
      <w:divBdr>
        <w:top w:val="none" w:sz="0" w:space="0" w:color="auto"/>
        <w:left w:val="none" w:sz="0" w:space="0" w:color="auto"/>
        <w:bottom w:val="none" w:sz="0" w:space="0" w:color="auto"/>
        <w:right w:val="none" w:sz="0" w:space="0" w:color="auto"/>
      </w:divBdr>
    </w:div>
    <w:div w:id="600458275">
      <w:bodyDiv w:val="1"/>
      <w:marLeft w:val="0"/>
      <w:marRight w:val="0"/>
      <w:marTop w:val="0"/>
      <w:marBottom w:val="0"/>
      <w:divBdr>
        <w:top w:val="none" w:sz="0" w:space="0" w:color="auto"/>
        <w:left w:val="none" w:sz="0" w:space="0" w:color="auto"/>
        <w:bottom w:val="none" w:sz="0" w:space="0" w:color="auto"/>
        <w:right w:val="none" w:sz="0" w:space="0" w:color="auto"/>
      </w:divBdr>
    </w:div>
    <w:div w:id="1064915809">
      <w:bodyDiv w:val="1"/>
      <w:marLeft w:val="0"/>
      <w:marRight w:val="0"/>
      <w:marTop w:val="0"/>
      <w:marBottom w:val="0"/>
      <w:divBdr>
        <w:top w:val="none" w:sz="0" w:space="0" w:color="auto"/>
        <w:left w:val="none" w:sz="0" w:space="0" w:color="auto"/>
        <w:bottom w:val="none" w:sz="0" w:space="0" w:color="auto"/>
        <w:right w:val="none" w:sz="0" w:space="0" w:color="auto"/>
      </w:divBdr>
    </w:div>
    <w:div w:id="1317564065">
      <w:bodyDiv w:val="1"/>
      <w:marLeft w:val="0"/>
      <w:marRight w:val="0"/>
      <w:marTop w:val="0"/>
      <w:marBottom w:val="0"/>
      <w:divBdr>
        <w:top w:val="none" w:sz="0" w:space="0" w:color="auto"/>
        <w:left w:val="none" w:sz="0" w:space="0" w:color="auto"/>
        <w:bottom w:val="none" w:sz="0" w:space="0" w:color="auto"/>
        <w:right w:val="none" w:sz="0" w:space="0" w:color="auto"/>
      </w:divBdr>
    </w:div>
    <w:div w:id="1657419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41BB6E-028E-4303-918A-30E37DB82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553</Words>
  <Characters>3242</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Ville de Paris</vt:lpstr>
    </vt:vector>
  </TitlesOfParts>
  <Company>Mairie de PARIS</Company>
  <LinksUpToDate>false</LinksUpToDate>
  <CharactersWithSpaces>3788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Ville de Paris</dc:title>
  <dc:creator>sikoral</dc:creator>
  <cp:lastModifiedBy>Merienne Eugénie</cp:lastModifiedBy>
  <cp:revision>7</cp:revision>
  <cp:lastPrinted>2015-08-21T08:08:00Z</cp:lastPrinted>
  <dcterms:created xsi:type="dcterms:W3CDTF">2026-02-03T16:45:00Z</dcterms:created>
  <dcterms:modified xsi:type="dcterms:W3CDTF">2026-02-04T14:56:00Z</dcterms:modified>
</cp:coreProperties>
</file>